
<file path=[Content_Types].xml><?xml version="1.0" encoding="utf-8"?>
<Types xmlns="http://schemas.openxmlformats.org/package/2006/content-types">
  <Default Extension="(null)"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7C7C886D"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7EE895C9">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C45161C" w14:textId="481B0D94" w:rsidR="00466A2E" w:rsidRPr="00277FA3" w:rsidRDefault="00466A2E" w:rsidP="5CA216C9">
            <w:pPr>
              <w:rPr>
                <w:rFonts w:ascii="Aptos" w:hAnsi="Aptos" w:cs="Arial"/>
                <w:color w:val="000000" w:themeColor="text1"/>
                <w:sz w:val="20"/>
                <w:szCs w:val="20"/>
              </w:rPr>
            </w:pPr>
            <w:r w:rsidRPr="342746E3">
              <w:rPr>
                <w:rFonts w:ascii="Aptos" w:hAnsi="Aptos" w:cs="Arial"/>
                <w:color w:val="000000" w:themeColor="text1"/>
                <w:sz w:val="20"/>
                <w:szCs w:val="20"/>
              </w:rPr>
              <w:t xml:space="preserve">To create </w:t>
            </w:r>
            <w:r w:rsidR="00277FA3" w:rsidRPr="342746E3">
              <w:rPr>
                <w:rFonts w:ascii="Aptos" w:hAnsi="Aptos" w:cs="Arial"/>
                <w:color w:val="000000" w:themeColor="text1"/>
                <w:sz w:val="20"/>
                <w:szCs w:val="20"/>
              </w:rPr>
              <w:t xml:space="preserve">three </w:t>
            </w:r>
            <w:r w:rsidRPr="342746E3">
              <w:rPr>
                <w:rFonts w:ascii="Aptos" w:hAnsi="Aptos" w:cs="Arial"/>
                <w:color w:val="000000" w:themeColor="text1"/>
                <w:sz w:val="20"/>
                <w:szCs w:val="20"/>
              </w:rPr>
              <w:t xml:space="preserve">new </w:t>
            </w:r>
            <w:r w:rsidR="67E1016F" w:rsidRPr="342746E3">
              <w:rPr>
                <w:rFonts w:ascii="Aptos" w:hAnsi="Aptos" w:cs="Arial"/>
                <w:color w:val="000000" w:themeColor="text1"/>
                <w:sz w:val="20"/>
                <w:szCs w:val="20"/>
              </w:rPr>
              <w:t>species</w:t>
            </w:r>
            <w:r w:rsidRPr="342746E3">
              <w:rPr>
                <w:rFonts w:ascii="Aptos" w:hAnsi="Aptos" w:cs="Arial"/>
                <w:color w:val="000000" w:themeColor="text1"/>
                <w:sz w:val="20"/>
                <w:szCs w:val="20"/>
              </w:rPr>
              <w:t xml:space="preserve">, </w:t>
            </w:r>
            <w:r w:rsidR="00277FA3" w:rsidRPr="342746E3">
              <w:rPr>
                <w:rFonts w:ascii="Aptos" w:hAnsi="Aptos" w:cs="Arial"/>
                <w:color w:val="000000" w:themeColor="text1"/>
                <w:sz w:val="20"/>
                <w:szCs w:val="20"/>
              </w:rPr>
              <w:t xml:space="preserve">in the genus </w:t>
            </w:r>
            <w:r w:rsidR="00277FA3" w:rsidRPr="342746E3">
              <w:rPr>
                <w:rFonts w:ascii="Aptos" w:hAnsi="Aptos" w:cs="Arial"/>
                <w:i/>
                <w:iCs/>
                <w:color w:val="000000" w:themeColor="text1"/>
                <w:sz w:val="20"/>
                <w:szCs w:val="20"/>
              </w:rPr>
              <w:t>Shangdongvirus</w:t>
            </w:r>
            <w:r w:rsidRPr="342746E3">
              <w:rPr>
                <w:rFonts w:ascii="Aptos" w:hAnsi="Aptos" w:cs="Arial"/>
                <w:color w:val="000000" w:themeColor="text1"/>
                <w:sz w:val="20"/>
                <w:szCs w:val="20"/>
              </w:rPr>
              <w:t xml:space="preserve"> </w:t>
            </w:r>
            <w:r w:rsidR="00277FA3" w:rsidRPr="342746E3">
              <w:rPr>
                <w:rFonts w:ascii="Aptos" w:hAnsi="Aptos" w:cs="Arial"/>
                <w:color w:val="000000" w:themeColor="text1"/>
                <w:sz w:val="20"/>
                <w:szCs w:val="20"/>
              </w:rPr>
              <w:t>(</w:t>
            </w:r>
            <w:r w:rsidRPr="342746E3">
              <w:rPr>
                <w:rFonts w:ascii="Aptos" w:hAnsi="Aptos" w:cs="Arial"/>
                <w:color w:val="000000" w:themeColor="text1"/>
                <w:sz w:val="20"/>
                <w:szCs w:val="20"/>
              </w:rPr>
              <w:t xml:space="preserve">class </w:t>
            </w:r>
            <w:r w:rsidRPr="342746E3">
              <w:rPr>
                <w:rFonts w:ascii="Aptos" w:hAnsi="Aptos" w:cs="Arial"/>
                <w:i/>
                <w:iCs/>
                <w:color w:val="000000" w:themeColor="text1"/>
                <w:sz w:val="20"/>
                <w:szCs w:val="20"/>
              </w:rPr>
              <w:t>Caudovir</w:t>
            </w:r>
            <w:r w:rsidR="00C654C9" w:rsidRPr="342746E3">
              <w:rPr>
                <w:rFonts w:ascii="Aptos" w:hAnsi="Aptos" w:cs="Arial"/>
                <w:i/>
                <w:iCs/>
                <w:color w:val="000000" w:themeColor="text1"/>
                <w:sz w:val="20"/>
                <w:szCs w:val="20"/>
              </w:rPr>
              <w:t>i</w:t>
            </w:r>
            <w:r w:rsidRPr="342746E3">
              <w:rPr>
                <w:rFonts w:ascii="Aptos" w:hAnsi="Aptos" w:cs="Arial"/>
                <w:i/>
                <w:iCs/>
                <w:color w:val="000000" w:themeColor="text1"/>
                <w:sz w:val="20"/>
                <w:szCs w:val="20"/>
              </w:rPr>
              <w:t>cetes</w:t>
            </w:r>
            <w:r w:rsidR="00277FA3" w:rsidRPr="342746E3">
              <w:rPr>
                <w:rFonts w:ascii="Aptos" w:hAnsi="Aptos" w:cs="Arial"/>
                <w:color w:val="000000" w:themeColor="text1"/>
                <w:sz w:val="20"/>
                <w:szCs w:val="20"/>
              </w:rPr>
              <w:t>)</w:t>
            </w:r>
          </w:p>
          <w:p w14:paraId="693BF175" w14:textId="5E691414" w:rsidR="00E37077" w:rsidRPr="001D0007" w:rsidRDefault="00E37077" w:rsidP="5CA216C9">
            <w:pPr>
              <w:rPr>
                <w:rFonts w:ascii="Aptos" w:hAnsi="Aptos" w:cs="Arial"/>
                <w:color w:val="000000" w:themeColor="text1"/>
                <w:sz w:val="20"/>
                <w:szCs w:val="20"/>
              </w:rPr>
            </w:pPr>
          </w:p>
        </w:tc>
      </w:tr>
      <w:tr w:rsidR="00E37077" w:rsidRPr="00C95FB7" w14:paraId="6479468A" w14:textId="77777777" w:rsidTr="7EE895C9">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41B39DB7" w:rsidR="00E37077" w:rsidRPr="000366BF" w:rsidRDefault="3CEC2B8E" w:rsidP="000366BF">
            <w:pPr>
              <w:rPr>
                <w:rFonts w:ascii="Aptos Narrow" w:hAnsi="Aptos Narrow"/>
                <w:color w:val="000000"/>
                <w:sz w:val="22"/>
                <w:szCs w:val="22"/>
                <w:lang w:val="en-GB"/>
              </w:rPr>
            </w:pPr>
            <w:r w:rsidRPr="7EE895C9">
              <w:rPr>
                <w:rFonts w:ascii="Aptos Narrow" w:hAnsi="Aptos Narrow"/>
                <w:color w:val="000000" w:themeColor="text1"/>
                <w:sz w:val="22"/>
                <w:szCs w:val="22"/>
              </w:rPr>
              <w:t>2025.004B.</w:t>
            </w:r>
            <w:r w:rsidR="00EB409F">
              <w:rPr>
                <w:rFonts w:ascii="Aptos Narrow" w:hAnsi="Aptos Narrow"/>
                <w:color w:val="000000"/>
                <w:sz w:val="22"/>
                <w:szCs w:val="22"/>
              </w:rPr>
              <w:t>Ac.v3</w:t>
            </w:r>
            <w:r w:rsidR="00034CF4">
              <w:rPr>
                <w:rFonts w:ascii="Aptos Narrow" w:hAnsi="Aptos Narrow"/>
                <w:color w:val="000000"/>
                <w:sz w:val="22"/>
                <w:szCs w:val="22"/>
              </w:rPr>
              <w:t>.</w:t>
            </w:r>
            <w:r w:rsidRPr="7EE895C9">
              <w:rPr>
                <w:rFonts w:ascii="Aptos Narrow" w:hAnsi="Aptos Narrow"/>
                <w:color w:val="000000" w:themeColor="text1"/>
                <w:sz w:val="22"/>
                <w:szCs w:val="22"/>
              </w:rPr>
              <w:t>Shan</w:t>
            </w:r>
            <w:r w:rsidR="375D1587" w:rsidRPr="7EE895C9">
              <w:rPr>
                <w:rFonts w:ascii="Aptos Narrow" w:hAnsi="Aptos Narrow"/>
                <w:color w:val="000000" w:themeColor="text1"/>
                <w:sz w:val="22"/>
                <w:szCs w:val="22"/>
              </w:rPr>
              <w:t>g</w:t>
            </w:r>
            <w:r w:rsidRPr="7EE895C9">
              <w:rPr>
                <w:rFonts w:ascii="Aptos Narrow" w:hAnsi="Aptos Narrow"/>
                <w:color w:val="000000" w:themeColor="text1"/>
                <w:sz w:val="22"/>
                <w:szCs w:val="22"/>
              </w:rPr>
              <w:t>dongvirus_3ns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5CA216C9">
        <w:trPr>
          <w:trHeight w:val="173"/>
        </w:trPr>
        <w:tc>
          <w:tcPr>
            <w:tcW w:w="9323" w:type="dxa"/>
            <w:gridSpan w:val="5"/>
            <w:shd w:val="clear" w:color="auto" w:fill="F2F2F2" w:themeFill="background1" w:themeFillShade="F2"/>
          </w:tcPr>
          <w:p w14:paraId="730FC69E" w14:textId="581DD324"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5CA216C9">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18D739DC"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78B73978"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04054108" w:rsidR="002D4340" w:rsidRPr="00AF4998" w:rsidRDefault="002D4340" w:rsidP="00AF4998">
            <w:pPr>
              <w:rPr>
                <w:rFonts w:ascii="Aptos" w:hAnsi="Aptos" w:cs="Arial"/>
                <w:color w:val="0070C0"/>
                <w:sz w:val="20"/>
                <w:szCs w:val="20"/>
              </w:rPr>
            </w:pPr>
          </w:p>
        </w:tc>
      </w:tr>
      <w:tr w:rsidR="002D4340" w14:paraId="24E4F537" w14:textId="79E9BB15" w:rsidTr="5CA216C9">
        <w:tc>
          <w:tcPr>
            <w:tcW w:w="1838" w:type="dxa"/>
            <w:shd w:val="clear" w:color="auto" w:fill="FFFFFF" w:themeFill="background1"/>
            <w:vAlign w:val="center"/>
          </w:tcPr>
          <w:p w14:paraId="6EA9DED5" w14:textId="6BDB955A" w:rsidR="002D4340" w:rsidRPr="00CD2C82" w:rsidRDefault="00B94628" w:rsidP="00E863D4">
            <w:pPr>
              <w:rPr>
                <w:rFonts w:ascii="Aptos" w:hAnsi="Aptos" w:cs="Arial"/>
                <w:bCs/>
                <w:color w:val="000000" w:themeColor="text1"/>
                <w:sz w:val="20"/>
                <w:szCs w:val="20"/>
              </w:rPr>
            </w:pPr>
            <w:r>
              <w:rPr>
                <w:rFonts w:ascii="Aptos" w:hAnsi="Aptos" w:cs="Arial"/>
                <w:bCs/>
                <w:color w:val="000000" w:themeColor="text1"/>
                <w:sz w:val="20"/>
                <w:szCs w:val="20"/>
              </w:rPr>
              <w:t xml:space="preserve">Sezin </w:t>
            </w:r>
          </w:p>
        </w:tc>
        <w:tc>
          <w:tcPr>
            <w:tcW w:w="1418" w:type="dxa"/>
            <w:shd w:val="clear" w:color="auto" w:fill="FFFFFF" w:themeFill="background1"/>
            <w:vAlign w:val="center"/>
          </w:tcPr>
          <w:p w14:paraId="2759B022" w14:textId="61FD8C70" w:rsidR="002D4340" w:rsidRPr="00CD2C82" w:rsidRDefault="00B94628" w:rsidP="00E863D4">
            <w:pPr>
              <w:rPr>
                <w:rFonts w:ascii="Aptos" w:hAnsi="Aptos" w:cs="Arial"/>
                <w:bCs/>
                <w:color w:val="000000" w:themeColor="text1"/>
                <w:sz w:val="20"/>
                <w:szCs w:val="20"/>
              </w:rPr>
            </w:pPr>
            <w:r>
              <w:rPr>
                <w:rFonts w:ascii="Aptos" w:hAnsi="Aptos" w:cs="Arial"/>
                <w:bCs/>
                <w:color w:val="000000" w:themeColor="text1"/>
                <w:sz w:val="20"/>
                <w:szCs w:val="20"/>
              </w:rPr>
              <w:t>Ünlü</w:t>
            </w:r>
          </w:p>
        </w:tc>
        <w:tc>
          <w:tcPr>
            <w:tcW w:w="2835" w:type="dxa"/>
            <w:shd w:val="clear" w:color="auto" w:fill="FFFFFF" w:themeFill="background1"/>
            <w:vAlign w:val="center"/>
          </w:tcPr>
          <w:p w14:paraId="05D68F1D" w14:textId="57019082" w:rsidR="002D4340" w:rsidRPr="00CD2C82" w:rsidRDefault="00B94628" w:rsidP="00E863D4">
            <w:pPr>
              <w:rPr>
                <w:rFonts w:ascii="Aptos" w:hAnsi="Aptos" w:cs="Arial"/>
                <w:bCs/>
                <w:color w:val="000000" w:themeColor="text1"/>
                <w:sz w:val="20"/>
                <w:szCs w:val="20"/>
              </w:rPr>
            </w:pPr>
            <w:r>
              <w:rPr>
                <w:rFonts w:ascii="Aptos" w:hAnsi="Aptos" w:cs="Arial"/>
                <w:bCs/>
                <w:color w:val="000000" w:themeColor="text1"/>
                <w:sz w:val="20"/>
                <w:szCs w:val="20"/>
              </w:rPr>
              <w:t>Baskent University, Faculty of Medicine, Department of Medical Microbiology, Ankara, Turkiye</w:t>
            </w:r>
          </w:p>
        </w:tc>
        <w:tc>
          <w:tcPr>
            <w:tcW w:w="2126" w:type="dxa"/>
            <w:shd w:val="clear" w:color="auto" w:fill="FFFFFF" w:themeFill="background1"/>
            <w:vAlign w:val="center"/>
          </w:tcPr>
          <w:p w14:paraId="133CF739" w14:textId="5E29F1B6" w:rsidR="002D4340" w:rsidRPr="00CD2C82" w:rsidRDefault="00B94628" w:rsidP="00E863D4">
            <w:pPr>
              <w:rPr>
                <w:rFonts w:ascii="Aptos" w:hAnsi="Aptos" w:cs="Arial"/>
                <w:bCs/>
                <w:color w:val="000000" w:themeColor="text1"/>
                <w:sz w:val="20"/>
                <w:szCs w:val="20"/>
              </w:rPr>
            </w:pPr>
            <w:r>
              <w:rPr>
                <w:rFonts w:ascii="Aptos" w:hAnsi="Aptos" w:cs="Arial"/>
                <w:bCs/>
                <w:color w:val="000000" w:themeColor="text1"/>
                <w:sz w:val="20"/>
                <w:szCs w:val="20"/>
              </w:rPr>
              <w:t>sezinnunlu@gmail.com</w:t>
            </w:r>
          </w:p>
        </w:tc>
        <w:tc>
          <w:tcPr>
            <w:tcW w:w="1106" w:type="dxa"/>
            <w:shd w:val="clear" w:color="auto" w:fill="FFFFFF" w:themeFill="background1"/>
            <w:vAlign w:val="center"/>
          </w:tcPr>
          <w:p w14:paraId="16BB015A" w14:textId="16706387" w:rsidR="002D4340" w:rsidRPr="00CD2C82" w:rsidRDefault="00625623" w:rsidP="5CA216C9">
            <w:pPr>
              <w:jc w:val="center"/>
              <w:rPr>
                <w:rFonts w:ascii="Aptos" w:hAnsi="Aptos" w:cs="Arial"/>
                <w:color w:val="000000" w:themeColor="text1"/>
                <w:sz w:val="20"/>
                <w:szCs w:val="20"/>
              </w:rPr>
            </w:pPr>
            <w:r w:rsidRPr="5CA216C9">
              <w:rPr>
                <w:rFonts w:ascii="Aptos" w:hAnsi="Aptos" w:cs="Arial"/>
                <w:color w:val="000000" w:themeColor="text1"/>
                <w:sz w:val="20"/>
                <w:szCs w:val="20"/>
              </w:rPr>
              <w:t>X</w:t>
            </w:r>
          </w:p>
        </w:tc>
      </w:tr>
      <w:tr w:rsidR="002D4340" w14:paraId="25991084" w14:textId="1F2FA2C1" w:rsidTr="5CA216C9">
        <w:tc>
          <w:tcPr>
            <w:tcW w:w="1838" w:type="dxa"/>
            <w:vAlign w:val="center"/>
          </w:tcPr>
          <w:p w14:paraId="7E9FF899" w14:textId="35A1B458" w:rsidR="002D4340" w:rsidRPr="00CD2C82" w:rsidRDefault="00B94628" w:rsidP="00E863D4">
            <w:pPr>
              <w:rPr>
                <w:rFonts w:ascii="Aptos" w:hAnsi="Aptos" w:cs="Arial"/>
                <w:bCs/>
                <w:color w:val="000000" w:themeColor="text1"/>
                <w:sz w:val="20"/>
                <w:szCs w:val="20"/>
              </w:rPr>
            </w:pPr>
            <w:r>
              <w:rPr>
                <w:rFonts w:ascii="Aptos" w:hAnsi="Aptos" w:cs="Arial"/>
                <w:bCs/>
                <w:color w:val="000000" w:themeColor="text1"/>
                <w:sz w:val="20"/>
                <w:szCs w:val="20"/>
              </w:rPr>
              <w:t>Aylin</w:t>
            </w:r>
          </w:p>
        </w:tc>
        <w:tc>
          <w:tcPr>
            <w:tcW w:w="1418" w:type="dxa"/>
            <w:vAlign w:val="center"/>
          </w:tcPr>
          <w:p w14:paraId="065089F1" w14:textId="17905F6D" w:rsidR="002D4340" w:rsidRPr="00CD2C82" w:rsidRDefault="00B94628" w:rsidP="00E863D4">
            <w:pPr>
              <w:rPr>
                <w:rFonts w:ascii="Aptos" w:hAnsi="Aptos" w:cs="Arial"/>
                <w:bCs/>
                <w:color w:val="000000" w:themeColor="text1"/>
                <w:sz w:val="20"/>
                <w:szCs w:val="20"/>
              </w:rPr>
            </w:pPr>
            <w:r>
              <w:rPr>
                <w:rFonts w:ascii="Aptos" w:hAnsi="Aptos" w:cs="Arial"/>
                <w:bCs/>
                <w:color w:val="000000" w:themeColor="text1"/>
                <w:sz w:val="20"/>
                <w:szCs w:val="20"/>
              </w:rPr>
              <w:t>Üsküdar Güçlü</w:t>
            </w:r>
          </w:p>
        </w:tc>
        <w:tc>
          <w:tcPr>
            <w:tcW w:w="2835" w:type="dxa"/>
            <w:vAlign w:val="center"/>
          </w:tcPr>
          <w:p w14:paraId="5A10F992" w14:textId="68DE5CF9" w:rsidR="002D4340" w:rsidRPr="00CD2C82" w:rsidRDefault="00B94628" w:rsidP="00E863D4">
            <w:pPr>
              <w:rPr>
                <w:rFonts w:ascii="Aptos" w:hAnsi="Aptos" w:cs="Arial"/>
                <w:bCs/>
                <w:color w:val="000000" w:themeColor="text1"/>
                <w:sz w:val="20"/>
                <w:szCs w:val="20"/>
              </w:rPr>
            </w:pPr>
            <w:r>
              <w:rPr>
                <w:rFonts w:ascii="Aptos" w:hAnsi="Aptos" w:cs="Arial"/>
                <w:bCs/>
                <w:color w:val="000000" w:themeColor="text1"/>
                <w:sz w:val="20"/>
                <w:szCs w:val="20"/>
              </w:rPr>
              <w:t>Baskent University, Faculty of Medicine, Department of Medical Microbiology, Ankara, Turkiye</w:t>
            </w:r>
          </w:p>
        </w:tc>
        <w:tc>
          <w:tcPr>
            <w:tcW w:w="2126" w:type="dxa"/>
            <w:vAlign w:val="center"/>
          </w:tcPr>
          <w:p w14:paraId="584336C5" w14:textId="18A988B4" w:rsidR="002D4340" w:rsidRPr="00CD2C82" w:rsidRDefault="00B94628" w:rsidP="00E863D4">
            <w:pPr>
              <w:rPr>
                <w:rFonts w:ascii="Aptos" w:hAnsi="Aptos" w:cs="Arial"/>
                <w:bCs/>
                <w:color w:val="000000" w:themeColor="text1"/>
                <w:sz w:val="20"/>
                <w:szCs w:val="20"/>
              </w:rPr>
            </w:pPr>
            <w:r>
              <w:rPr>
                <w:rFonts w:ascii="Aptos" w:hAnsi="Aptos" w:cs="Arial"/>
                <w:bCs/>
                <w:color w:val="000000" w:themeColor="text1"/>
                <w:sz w:val="20"/>
                <w:szCs w:val="20"/>
              </w:rPr>
              <w:t>uskudaraylin@gmail.com</w:t>
            </w:r>
          </w:p>
        </w:tc>
        <w:tc>
          <w:tcPr>
            <w:tcW w:w="1106" w:type="dxa"/>
            <w:vAlign w:val="center"/>
          </w:tcPr>
          <w:p w14:paraId="01837D6A" w14:textId="3AEE2C65" w:rsidR="002D4340" w:rsidRPr="00CD2C82" w:rsidRDefault="00B94628"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bl>
    <w:p w14:paraId="2931C9E5" w14:textId="78C5F1B6" w:rsidR="5CA216C9" w:rsidRDefault="5CA216C9"/>
    <w:p w14:paraId="0657DBEE" w14:textId="04BE6D06" w:rsidR="5CA216C9" w:rsidRDefault="5CA216C9"/>
    <w:p w14:paraId="17A65946" w14:textId="0AF4FA09" w:rsidR="5CA216C9" w:rsidRDefault="5CA216C9"/>
    <w:p w14:paraId="502DA7C0" w14:textId="0AA3C772" w:rsidR="5CA216C9" w:rsidRDefault="5CA216C9"/>
    <w:p w14:paraId="294424D9" w14:textId="344A6997" w:rsidR="5CA216C9" w:rsidRDefault="5CA216C9"/>
    <w:p w14:paraId="123E0898" w14:textId="08EFCD32" w:rsidR="5CA216C9" w:rsidRDefault="5CA216C9"/>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67021A36"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0E29FC3B"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1D6A5F27" w:rsidR="00D062BE" w:rsidRDefault="00B94628"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5D182801"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5C71FE5F"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EC6B1D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5CA216C9">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8C0B8EE" w:rsidR="003A18C5" w:rsidRPr="001D0007" w:rsidRDefault="003A18C5" w:rsidP="5CA216C9">
            <w:pPr>
              <w:rPr>
                <w:rFonts w:ascii="Aptos" w:hAnsi="Aptos" w:cs="Arial"/>
                <w:color w:val="000000" w:themeColor="text1"/>
                <w:sz w:val="20"/>
                <w:szCs w:val="20"/>
              </w:rPr>
            </w:pPr>
            <w:r w:rsidRPr="5CA216C9">
              <w:rPr>
                <w:rFonts w:ascii="Aptos" w:hAnsi="Aptos" w:cs="Arial"/>
                <w:sz w:val="20"/>
                <w:szCs w:val="20"/>
              </w:rPr>
              <w:t xml:space="preserve">  </w:t>
            </w:r>
            <w:r w:rsidR="006D3FBB" w:rsidRPr="5CA216C9">
              <w:rPr>
                <w:rFonts w:ascii="Aptos" w:hAnsi="Aptos" w:cs="Arial"/>
                <w:sz w:val="20"/>
                <w:szCs w:val="20"/>
              </w:rPr>
              <w:t>14/04/2025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6D43408"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EA2C24F">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EA2C24F">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EA2C24F">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5B60FE3D" w:rsidR="000A7027" w:rsidRDefault="3B34172A" w:rsidP="0EA2C24F">
            <w:pPr>
              <w:rPr>
                <w:rFonts w:ascii="Aptos" w:eastAsia="Times" w:hAnsi="Aptos" w:cs="Arial"/>
                <w:b/>
                <w:bCs/>
                <w:color w:val="000000"/>
                <w:sz w:val="20"/>
                <w:szCs w:val="20"/>
                <w:lang w:eastAsia="en-GB"/>
              </w:rPr>
            </w:pPr>
            <w:r w:rsidRPr="0EA2C24F">
              <w:rPr>
                <w:rFonts w:ascii="Aptos" w:eastAsia="Times" w:hAnsi="Aptos" w:cs="Arial"/>
                <w:b/>
                <w:bCs/>
                <w:color w:val="000000" w:themeColor="text1"/>
                <w:sz w:val="20"/>
                <w:szCs w:val="20"/>
                <w:lang w:eastAsia="en-GB"/>
              </w:rPr>
              <w:t>x</w:t>
            </w:r>
          </w:p>
        </w:tc>
      </w:tr>
      <w:tr w:rsidR="000A7027" w14:paraId="5D9CF6FC" w14:textId="77777777" w:rsidTr="0EA2C24F">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EA2C24F">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EA2C24F">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EA2C24F">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EA2C24F">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7EE895C9">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7EE895C9">
        <w:trPr>
          <w:trHeight w:val="794"/>
        </w:trPr>
        <w:tc>
          <w:tcPr>
            <w:tcW w:w="8505" w:type="dxa"/>
          </w:tcPr>
          <w:p w14:paraId="5F8F68FA" w14:textId="264C6E7A" w:rsidR="000A7027" w:rsidRPr="00C95FB7" w:rsidRDefault="2D653EAF" w:rsidP="0EA2C24F">
            <w:r w:rsidRPr="7EE895C9">
              <w:rPr>
                <w:rFonts w:ascii="Aptos" w:eastAsia="Aptos" w:hAnsi="Aptos" w:cs="Aptos"/>
                <w:sz w:val="20"/>
                <w:szCs w:val="20"/>
              </w:rPr>
              <w:t>The w</w:t>
            </w:r>
            <w:r w:rsidR="4C141CF9" w:rsidRPr="7EE895C9">
              <w:rPr>
                <w:rFonts w:ascii="Aptos" w:eastAsia="Aptos" w:hAnsi="Aptos" w:cs="Aptos"/>
                <w:sz w:val="20"/>
                <w:szCs w:val="20"/>
              </w:rPr>
              <w:t xml:space="preserve">ord document mentions multiple times (including title) that a new genus is created, but it already exists. </w:t>
            </w:r>
            <w:r w:rsidR="3B97A0DA" w:rsidRPr="7EE895C9">
              <w:rPr>
                <w:rFonts w:ascii="Aptos" w:eastAsia="Aptos" w:hAnsi="Aptos" w:cs="Aptos"/>
                <w:sz w:val="20"/>
                <w:szCs w:val="20"/>
              </w:rPr>
              <w:t>The p</w:t>
            </w:r>
            <w:r w:rsidR="4C141CF9" w:rsidRPr="7EE895C9">
              <w:rPr>
                <w:rFonts w:ascii="Aptos" w:eastAsia="Aptos" w:hAnsi="Aptos" w:cs="Aptos"/>
                <w:sz w:val="20"/>
                <w:szCs w:val="20"/>
              </w:rPr>
              <w:t xml:space="preserve">roposal needs to be </w:t>
            </w:r>
            <w:r w:rsidR="2B37960B" w:rsidRPr="7EE895C9">
              <w:rPr>
                <w:rFonts w:ascii="Aptos" w:eastAsia="Aptos" w:hAnsi="Aptos" w:cs="Aptos"/>
                <w:sz w:val="20"/>
                <w:szCs w:val="20"/>
              </w:rPr>
              <w:t>improved</w:t>
            </w:r>
            <w:r w:rsidR="4C141CF9" w:rsidRPr="7EE895C9">
              <w:rPr>
                <w:rFonts w:ascii="Aptos" w:eastAsia="Aptos" w:hAnsi="Aptos" w:cs="Aptos"/>
                <w:sz w:val="20"/>
                <w:szCs w:val="20"/>
              </w:rPr>
              <w:t xml:space="preserve"> in wording. Is </w:t>
            </w:r>
            <w:r w:rsidR="2FCE6A86" w:rsidRPr="7EE895C9">
              <w:rPr>
                <w:rFonts w:ascii="Aptos" w:eastAsia="Aptos" w:hAnsi="Aptos" w:cs="Aptos"/>
                <w:sz w:val="20"/>
                <w:szCs w:val="20"/>
              </w:rPr>
              <w:t xml:space="preserve">the </w:t>
            </w:r>
            <w:r w:rsidR="4C141CF9" w:rsidRPr="7EE895C9">
              <w:rPr>
                <w:rFonts w:ascii="Aptos" w:eastAsia="Aptos" w:hAnsi="Aptos" w:cs="Aptos"/>
                <w:sz w:val="20"/>
                <w:szCs w:val="20"/>
              </w:rPr>
              <w:t>new species Shan</w:t>
            </w:r>
            <w:r w:rsidR="7A395126" w:rsidRPr="7EE895C9">
              <w:rPr>
                <w:rFonts w:ascii="Aptos" w:eastAsia="Aptos" w:hAnsi="Aptos" w:cs="Aptos"/>
                <w:sz w:val="20"/>
                <w:szCs w:val="20"/>
              </w:rPr>
              <w:t>g</w:t>
            </w:r>
            <w:r w:rsidR="4C141CF9" w:rsidRPr="7EE895C9">
              <w:rPr>
                <w:rFonts w:ascii="Aptos" w:eastAsia="Aptos" w:hAnsi="Aptos" w:cs="Aptos"/>
                <w:sz w:val="20"/>
                <w:szCs w:val="20"/>
              </w:rPr>
              <w:t>dongvirus kolkata sufficiently warranted? On the edge of demarcation criteria.</w:t>
            </w:r>
          </w:p>
          <w:p w14:paraId="352B8AE1" w14:textId="26E65891"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7104D8CE"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7EE895C9">
        <w:tc>
          <w:tcPr>
            <w:tcW w:w="8505" w:type="dxa"/>
            <w:shd w:val="clear" w:color="auto" w:fill="F2F2F2" w:themeFill="background1" w:themeFillShade="F2"/>
          </w:tcPr>
          <w:p w14:paraId="0B8993B8" w14:textId="4EBC42ED"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7EE895C9">
        <w:tc>
          <w:tcPr>
            <w:tcW w:w="8505" w:type="dxa"/>
          </w:tcPr>
          <w:p w14:paraId="4483A209" w14:textId="77777777" w:rsidR="00296DA3" w:rsidRPr="00C95FB7" w:rsidRDefault="00296DA3" w:rsidP="00DD58AA">
            <w:pPr>
              <w:rPr>
                <w:rFonts w:ascii="Aptos" w:hAnsi="Aptos" w:cs="Arial"/>
                <w:sz w:val="20"/>
                <w:szCs w:val="20"/>
              </w:rPr>
            </w:pPr>
          </w:p>
          <w:p w14:paraId="54C5CACA" w14:textId="2FCF41BE" w:rsidR="00296DA3" w:rsidRDefault="36A06F9E" w:rsidP="00DD58AA">
            <w:pPr>
              <w:rPr>
                <w:rFonts w:ascii="Aptos" w:hAnsi="Aptos" w:cs="Arial"/>
                <w:sz w:val="20"/>
                <w:szCs w:val="20"/>
              </w:rPr>
            </w:pPr>
            <w:r w:rsidRPr="7EE895C9">
              <w:rPr>
                <w:rFonts w:ascii="Aptos" w:hAnsi="Aptos" w:cs="Arial"/>
                <w:sz w:val="20"/>
                <w:szCs w:val="20"/>
              </w:rPr>
              <w:t>The proposal text has been revised to account for this error. We have opted to retain the species as it falls just below the demarcation criteria.</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7EE895C9">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07C57E76" w:rsidR="00BE4F5A" w:rsidRDefault="2AB9FEAD" w:rsidP="7EE895C9">
            <w:pPr>
              <w:rPr>
                <w:rFonts w:ascii="Aptos" w:hAnsi="Aptos" w:cs="Arial"/>
                <w:sz w:val="20"/>
                <w:szCs w:val="20"/>
              </w:rPr>
            </w:pPr>
            <w:r w:rsidRPr="7EE895C9">
              <w:rPr>
                <w:rFonts w:ascii="Aptos" w:hAnsi="Aptos" w:cs="Arial"/>
                <w:sz w:val="20"/>
                <w:szCs w:val="20"/>
              </w:rPr>
              <w:t>18/08/2025</w:t>
            </w:r>
          </w:p>
        </w:tc>
      </w:tr>
    </w:tbl>
    <w:p w14:paraId="5F5E1C06" w14:textId="77777777" w:rsidR="00953FFE" w:rsidRDefault="00953FFE" w:rsidP="00DD58AA">
      <w:pPr>
        <w:ind w:firstLine="720"/>
        <w:rPr>
          <w:rFonts w:ascii="Aptos" w:hAnsi="Aptos" w:cs="Arial"/>
          <w:b/>
          <w:bCs/>
          <w:sz w:val="20"/>
          <w:szCs w:val="20"/>
        </w:rPr>
      </w:pPr>
    </w:p>
    <w:p w14:paraId="7C2D104C" w14:textId="47A9376C"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1439132D" w:rsidR="00DD58AA" w:rsidRDefault="002D1A1B"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629BC040"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0835B38D" w:rsidR="00953FFE" w:rsidRDefault="00CE4826"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5CA216C9">
        <w:trPr>
          <w:trHeight w:val="297"/>
        </w:trPr>
        <w:tc>
          <w:tcPr>
            <w:tcW w:w="8926" w:type="dxa"/>
            <w:gridSpan w:val="2"/>
            <w:shd w:val="clear" w:color="auto" w:fill="F2F2F2" w:themeFill="background1" w:themeFillShade="F2"/>
          </w:tcPr>
          <w:p w14:paraId="20EDA6C5" w14:textId="02459DB9"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5CA216C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CE4826" w:rsidRPr="009F7856" w14:paraId="48273F44" w14:textId="77777777" w:rsidTr="5CA216C9">
        <w:trPr>
          <w:trHeight w:val="71"/>
        </w:trPr>
        <w:tc>
          <w:tcPr>
            <w:tcW w:w="2547" w:type="dxa"/>
            <w:vAlign w:val="center"/>
          </w:tcPr>
          <w:p w14:paraId="2B4F2A8D" w14:textId="2126339B" w:rsidR="00CE4826" w:rsidRPr="00CE4826" w:rsidRDefault="00CE4826" w:rsidP="5CA216C9">
            <w:pPr>
              <w:jc w:val="both"/>
              <w:rPr>
                <w:rFonts w:ascii="Aptos" w:hAnsi="Aptos" w:cs="Arial"/>
                <w:i/>
                <w:iCs/>
                <w:color w:val="000000" w:themeColor="text1"/>
                <w:sz w:val="20"/>
                <w:szCs w:val="20"/>
              </w:rPr>
            </w:pPr>
          </w:p>
        </w:tc>
        <w:tc>
          <w:tcPr>
            <w:tcW w:w="6379" w:type="dxa"/>
            <w:vAlign w:val="center"/>
          </w:tcPr>
          <w:p w14:paraId="17202B3B" w14:textId="2622D3DB" w:rsidR="00CE4826" w:rsidRPr="00040CB0" w:rsidRDefault="00CE4826" w:rsidP="00CE4826">
            <w:pPr>
              <w:jc w:val="both"/>
              <w:rPr>
                <w:rFonts w:ascii="Aptos" w:hAnsi="Aptos" w:cs="Arial"/>
                <w:b/>
                <w:color w:val="000000" w:themeColor="text1"/>
                <w:sz w:val="20"/>
                <w:szCs w:val="20"/>
              </w:rPr>
            </w:pPr>
          </w:p>
        </w:tc>
      </w:tr>
      <w:tr w:rsidR="00CE4826" w:rsidRPr="009F7856" w14:paraId="7AAF5EF0" w14:textId="77777777" w:rsidTr="5CA216C9">
        <w:trPr>
          <w:trHeight w:val="71"/>
        </w:trPr>
        <w:tc>
          <w:tcPr>
            <w:tcW w:w="2547" w:type="dxa"/>
            <w:vAlign w:val="center"/>
          </w:tcPr>
          <w:p w14:paraId="24B2DC76" w14:textId="77777777" w:rsidR="00CE4826" w:rsidRPr="00040CB0" w:rsidRDefault="00CE4826" w:rsidP="00CE4826">
            <w:pPr>
              <w:jc w:val="both"/>
              <w:rPr>
                <w:rFonts w:ascii="Aptos" w:hAnsi="Aptos" w:cs="Arial"/>
                <w:b/>
                <w:color w:val="000000" w:themeColor="text1"/>
                <w:sz w:val="20"/>
                <w:szCs w:val="20"/>
              </w:rPr>
            </w:pPr>
          </w:p>
        </w:tc>
        <w:tc>
          <w:tcPr>
            <w:tcW w:w="6379" w:type="dxa"/>
            <w:vAlign w:val="center"/>
          </w:tcPr>
          <w:p w14:paraId="7CC05CA7" w14:textId="77777777" w:rsidR="00CE4826" w:rsidRPr="00040CB0" w:rsidRDefault="00CE4826" w:rsidP="00CE4826">
            <w:pPr>
              <w:jc w:val="both"/>
              <w:rPr>
                <w:rFonts w:ascii="Aptos" w:hAnsi="Aptos" w:cs="Arial"/>
                <w:b/>
                <w:color w:val="000000" w:themeColor="text1"/>
                <w:sz w:val="20"/>
                <w:szCs w:val="20"/>
              </w:rPr>
            </w:pPr>
          </w:p>
        </w:tc>
      </w:tr>
      <w:tr w:rsidR="00CE4826" w:rsidRPr="009F7856" w14:paraId="1165141A" w14:textId="77777777" w:rsidTr="5CA216C9">
        <w:trPr>
          <w:trHeight w:val="71"/>
        </w:trPr>
        <w:tc>
          <w:tcPr>
            <w:tcW w:w="2547" w:type="dxa"/>
            <w:vAlign w:val="center"/>
          </w:tcPr>
          <w:p w14:paraId="2D7AAFF0" w14:textId="77777777" w:rsidR="00CE4826" w:rsidRPr="00040CB0" w:rsidRDefault="00CE4826" w:rsidP="00CE4826">
            <w:pPr>
              <w:jc w:val="both"/>
              <w:rPr>
                <w:rFonts w:ascii="Aptos" w:hAnsi="Aptos" w:cs="Arial"/>
                <w:b/>
                <w:color w:val="000000" w:themeColor="text1"/>
                <w:sz w:val="20"/>
                <w:szCs w:val="20"/>
              </w:rPr>
            </w:pPr>
          </w:p>
        </w:tc>
        <w:tc>
          <w:tcPr>
            <w:tcW w:w="6379" w:type="dxa"/>
            <w:vAlign w:val="center"/>
          </w:tcPr>
          <w:p w14:paraId="56BC5065" w14:textId="77777777" w:rsidR="00CE4826" w:rsidRPr="00040CB0" w:rsidRDefault="00CE4826" w:rsidP="00CE4826">
            <w:pPr>
              <w:jc w:val="both"/>
              <w:rPr>
                <w:rFonts w:ascii="Aptos" w:hAnsi="Aptos" w:cs="Arial"/>
                <w:b/>
                <w:color w:val="000000" w:themeColor="text1"/>
                <w:sz w:val="20"/>
                <w:szCs w:val="20"/>
              </w:rPr>
            </w:pPr>
          </w:p>
        </w:tc>
      </w:tr>
      <w:tr w:rsidR="00CE4826" w:rsidRPr="009F7856" w14:paraId="20245EE3" w14:textId="77777777" w:rsidTr="5CA216C9">
        <w:trPr>
          <w:trHeight w:val="71"/>
        </w:trPr>
        <w:tc>
          <w:tcPr>
            <w:tcW w:w="2547" w:type="dxa"/>
            <w:vAlign w:val="center"/>
          </w:tcPr>
          <w:p w14:paraId="6DC0E204" w14:textId="77777777" w:rsidR="00CE4826" w:rsidRPr="00040CB0" w:rsidRDefault="00CE4826" w:rsidP="00CE4826">
            <w:pPr>
              <w:jc w:val="both"/>
              <w:rPr>
                <w:rFonts w:ascii="Aptos" w:hAnsi="Aptos" w:cs="Arial"/>
                <w:b/>
                <w:color w:val="000000" w:themeColor="text1"/>
                <w:sz w:val="20"/>
                <w:szCs w:val="20"/>
              </w:rPr>
            </w:pPr>
          </w:p>
        </w:tc>
        <w:tc>
          <w:tcPr>
            <w:tcW w:w="6379" w:type="dxa"/>
            <w:vAlign w:val="center"/>
          </w:tcPr>
          <w:p w14:paraId="1BAB929D" w14:textId="77777777" w:rsidR="00CE4826" w:rsidRPr="00040CB0" w:rsidRDefault="00CE4826" w:rsidP="00CE4826">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4DB3B720"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02852929"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7EE895C9">
        <w:trPr>
          <w:trHeight w:val="405"/>
        </w:trPr>
        <w:tc>
          <w:tcPr>
            <w:tcW w:w="8926" w:type="dxa"/>
            <w:shd w:val="clear" w:color="auto" w:fill="F2F2F2" w:themeFill="background1" w:themeFillShade="F2"/>
          </w:tcPr>
          <w:p w14:paraId="5831EE03" w14:textId="2C00348C" w:rsidR="00A77B8E" w:rsidRPr="00DC70F7" w:rsidRDefault="00A77B8E" w:rsidP="7EE895C9">
            <w:pPr>
              <w:rPr>
                <w:rFonts w:ascii="Arial" w:hAnsi="Arial" w:cs="Arial"/>
                <w:sz w:val="20"/>
                <w:szCs w:val="20"/>
              </w:rPr>
            </w:pPr>
            <w:r w:rsidRPr="7EE895C9">
              <w:rPr>
                <w:rFonts w:ascii="Aptos" w:hAnsi="Aptos" w:cs="Arial"/>
                <w:b/>
                <w:bCs/>
                <w:sz w:val="20"/>
                <w:szCs w:val="20"/>
              </w:rPr>
              <w:t>Abstract</w:t>
            </w:r>
            <w:r w:rsidR="002A5A83" w:rsidRPr="7EE895C9">
              <w:rPr>
                <w:rFonts w:ascii="Aptos" w:hAnsi="Aptos" w:cs="Arial"/>
                <w:b/>
                <w:bCs/>
                <w:sz w:val="20"/>
                <w:szCs w:val="20"/>
              </w:rPr>
              <w:t xml:space="preserve"> of Taxonomy Proposal</w:t>
            </w:r>
            <w:r w:rsidR="006C0F51" w:rsidRPr="7EE895C9">
              <w:rPr>
                <w:rFonts w:ascii="Aptos" w:hAnsi="Aptos" w:cs="Arial"/>
                <w:b/>
                <w:bCs/>
                <w:sz w:val="20"/>
                <w:szCs w:val="20"/>
              </w:rPr>
              <w:t>:</w:t>
            </w:r>
            <w:r w:rsidRPr="7EE895C9">
              <w:rPr>
                <w:rFonts w:ascii="Aptos" w:hAnsi="Aptos" w:cs="Arial"/>
                <w:b/>
                <w:bCs/>
                <w:sz w:val="20"/>
                <w:szCs w:val="20"/>
              </w:rPr>
              <w:t xml:space="preserve"> </w:t>
            </w:r>
          </w:p>
        </w:tc>
      </w:tr>
      <w:tr w:rsidR="00A77B8E" w14:paraId="62FCA94B" w14:textId="77777777" w:rsidTr="7EE895C9">
        <w:tc>
          <w:tcPr>
            <w:tcW w:w="8926" w:type="dxa"/>
          </w:tcPr>
          <w:p w14:paraId="4FD7E42A" w14:textId="77777777" w:rsidR="00A77B8E" w:rsidRDefault="00A77B8E" w:rsidP="00DD58AA">
            <w:pPr>
              <w:rPr>
                <w:rFonts w:ascii="Aptos" w:hAnsi="Aptos" w:cs="Arial"/>
                <w:b/>
                <w:i/>
                <w:sz w:val="20"/>
                <w:szCs w:val="20"/>
              </w:rPr>
            </w:pPr>
          </w:p>
          <w:p w14:paraId="60F19DE2" w14:textId="7636B7D2" w:rsidR="00A77B8E" w:rsidRPr="00BE4F5A" w:rsidRDefault="00A77B8E" w:rsidP="7EE895C9">
            <w:pPr>
              <w:rPr>
                <w:rFonts w:ascii="Aptos" w:hAnsi="Aptos" w:cs="Arial"/>
                <w:sz w:val="20"/>
                <w:szCs w:val="20"/>
              </w:rPr>
            </w:pPr>
            <w:r w:rsidRPr="7EE895C9">
              <w:rPr>
                <w:rFonts w:ascii="Aptos" w:hAnsi="Aptos" w:cs="Arial"/>
                <w:i/>
                <w:iCs/>
                <w:sz w:val="20"/>
                <w:szCs w:val="20"/>
              </w:rPr>
              <w:t xml:space="preserve">Taxonomic </w:t>
            </w:r>
            <w:r w:rsidR="00363A30" w:rsidRPr="7EE895C9">
              <w:rPr>
                <w:rFonts w:ascii="Aptos" w:hAnsi="Aptos" w:cs="Arial"/>
                <w:i/>
                <w:iCs/>
                <w:sz w:val="20"/>
                <w:szCs w:val="20"/>
              </w:rPr>
              <w:t>rank</w:t>
            </w:r>
            <w:r w:rsidRPr="7EE895C9">
              <w:rPr>
                <w:rFonts w:ascii="Aptos" w:hAnsi="Aptos" w:cs="Arial"/>
                <w:i/>
                <w:iCs/>
                <w:sz w:val="20"/>
                <w:szCs w:val="20"/>
              </w:rPr>
              <w:t>(s) affected</w:t>
            </w:r>
            <w:r w:rsidR="00CE4826">
              <w:rPr>
                <w:rFonts w:ascii="Aptos" w:hAnsi="Aptos" w:cs="Arial"/>
                <w:sz w:val="20"/>
                <w:szCs w:val="20"/>
              </w:rPr>
              <w:t xml:space="preserve">: </w:t>
            </w:r>
          </w:p>
          <w:p w14:paraId="390239EC" w14:textId="554C084E" w:rsidR="00A77B8E" w:rsidRPr="00BE4F5A" w:rsidRDefault="7FAE0165" w:rsidP="7EE895C9">
            <w:pPr>
              <w:spacing w:line="259" w:lineRule="auto"/>
            </w:pPr>
            <w:r w:rsidRPr="7EE895C9">
              <w:rPr>
                <w:rStyle w:val="normaltextrun"/>
                <w:rFonts w:ascii="Aptos" w:hAnsi="Aptos"/>
                <w:color w:val="000000" w:themeColor="text1"/>
                <w:sz w:val="20"/>
                <w:szCs w:val="20"/>
              </w:rPr>
              <w:t>Genus, species</w:t>
            </w:r>
          </w:p>
          <w:p w14:paraId="327C1BF0" w14:textId="027F7819" w:rsidR="7EE895C9" w:rsidRDefault="7EE895C9" w:rsidP="7EE895C9">
            <w:pPr>
              <w:spacing w:line="259" w:lineRule="auto"/>
              <w:rPr>
                <w:rStyle w:val="normaltextrun"/>
                <w:rFonts w:ascii="Aptos" w:hAnsi="Aptos"/>
                <w:color w:val="000000" w:themeColor="text1"/>
                <w:sz w:val="20"/>
                <w:szCs w:val="20"/>
              </w:rPr>
            </w:pPr>
          </w:p>
          <w:p w14:paraId="6D11DFDE" w14:textId="1335F632" w:rsidR="00CE4826" w:rsidRDefault="42C7BD69" w:rsidP="00CE4826">
            <w:pPr>
              <w:rPr>
                <w:rFonts w:ascii="Aptos" w:hAnsi="Aptos" w:cs="Arial"/>
                <w:sz w:val="20"/>
                <w:szCs w:val="20"/>
              </w:rPr>
            </w:pPr>
            <w:r w:rsidRPr="5CA216C9">
              <w:rPr>
                <w:rFonts w:ascii="Aptos" w:hAnsi="Aptos" w:cs="Arial"/>
                <w:i/>
                <w:iCs/>
                <w:sz w:val="20"/>
                <w:szCs w:val="20"/>
              </w:rPr>
              <w:t>Description of current taxonomy</w:t>
            </w:r>
            <w:r w:rsidR="00CE4826" w:rsidRPr="5CA216C9">
              <w:rPr>
                <w:rFonts w:ascii="Aptos" w:hAnsi="Aptos" w:cs="Arial"/>
                <w:sz w:val="20"/>
                <w:szCs w:val="20"/>
              </w:rPr>
              <w:t xml:space="preserve">: </w:t>
            </w:r>
          </w:p>
          <w:p w14:paraId="6F7AE2AC" w14:textId="19F3C144" w:rsidR="009E5DA0" w:rsidRPr="006803EE" w:rsidRDefault="5CE17DCD" w:rsidP="7EE895C9">
            <w:pPr>
              <w:rPr>
                <w:rFonts w:ascii="Aptos" w:eastAsia="Aptos" w:hAnsi="Aptos" w:cs="Aptos"/>
                <w:sz w:val="20"/>
                <w:szCs w:val="20"/>
              </w:rPr>
            </w:pPr>
            <w:r w:rsidRPr="006803EE">
              <w:rPr>
                <w:rStyle w:val="normaltextrun"/>
                <w:rFonts w:ascii="Aptos" w:hAnsi="Aptos"/>
                <w:color w:val="000000"/>
                <w:sz w:val="20"/>
                <w:szCs w:val="20"/>
                <w:shd w:val="clear" w:color="auto" w:fill="FFFFFF"/>
              </w:rPr>
              <w:t>The virus classified in this proposal does not have a current taxonomic assignment.  </w:t>
            </w:r>
            <w:r w:rsidR="36DDF9EB" w:rsidRPr="006803EE">
              <w:rPr>
                <w:rStyle w:val="normaltextrun"/>
                <w:rFonts w:ascii="Aptos" w:hAnsi="Aptos"/>
                <w:color w:val="000000"/>
                <w:sz w:val="20"/>
                <w:szCs w:val="20"/>
                <w:shd w:val="clear" w:color="auto" w:fill="FFFFFF"/>
              </w:rPr>
              <w:t xml:space="preserve">The </w:t>
            </w:r>
            <w:r w:rsidR="36DDF9EB" w:rsidRPr="7EE895C9">
              <w:rPr>
                <w:rStyle w:val="normaltextrun"/>
                <w:rFonts w:ascii="Aptos" w:hAnsi="Aptos"/>
                <w:i/>
                <w:iCs/>
                <w:color w:val="000000"/>
                <w:sz w:val="20"/>
                <w:szCs w:val="20"/>
                <w:shd w:val="clear" w:color="auto" w:fill="FFFFFF"/>
              </w:rPr>
              <w:t>genus Shan</w:t>
            </w:r>
            <w:r w:rsidR="79074279" w:rsidRPr="7EE895C9">
              <w:rPr>
                <w:rStyle w:val="normaltextrun"/>
                <w:rFonts w:ascii="Aptos" w:hAnsi="Aptos"/>
                <w:i/>
                <w:iCs/>
                <w:color w:val="000000"/>
                <w:sz w:val="20"/>
                <w:szCs w:val="20"/>
                <w:shd w:val="clear" w:color="auto" w:fill="FFFFFF"/>
              </w:rPr>
              <w:t>g</w:t>
            </w:r>
            <w:r w:rsidR="36DDF9EB" w:rsidRPr="7EE895C9">
              <w:rPr>
                <w:rStyle w:val="normaltextrun"/>
                <w:rFonts w:ascii="Aptos" w:hAnsi="Aptos"/>
                <w:i/>
                <w:iCs/>
                <w:color w:val="000000"/>
                <w:sz w:val="20"/>
                <w:szCs w:val="20"/>
                <w:shd w:val="clear" w:color="auto" w:fill="FFFFFF"/>
              </w:rPr>
              <w:t>dongvirus</w:t>
            </w:r>
            <w:r w:rsidRPr="7EE895C9">
              <w:rPr>
                <w:rStyle w:val="normaltextrun"/>
                <w:rFonts w:ascii="Aptos" w:hAnsi="Aptos"/>
                <w:i/>
                <w:iCs/>
                <w:color w:val="000000"/>
                <w:sz w:val="20"/>
                <w:szCs w:val="20"/>
                <w:shd w:val="clear" w:color="auto" w:fill="FFFFFF"/>
              </w:rPr>
              <w:t>  </w:t>
            </w:r>
            <w:r w:rsidR="04005143" w:rsidRPr="7EE895C9">
              <w:rPr>
                <w:rStyle w:val="normaltextrun"/>
                <w:rFonts w:ascii="Aptos" w:hAnsi="Aptos"/>
                <w:color w:val="000000"/>
                <w:sz w:val="20"/>
                <w:szCs w:val="20"/>
                <w:shd w:val="clear" w:color="auto" w:fill="FFFFFF"/>
              </w:rPr>
              <w:t>was created in 202</w:t>
            </w:r>
            <w:r w:rsidR="7DD1032A" w:rsidRPr="7EE895C9">
              <w:rPr>
                <w:rStyle w:val="normaltextrun"/>
                <w:rFonts w:ascii="Aptos" w:hAnsi="Aptos"/>
                <w:color w:val="000000"/>
                <w:sz w:val="20"/>
                <w:szCs w:val="20"/>
                <w:shd w:val="clear" w:color="auto" w:fill="FFFFFF"/>
              </w:rPr>
              <w:t>3</w:t>
            </w:r>
            <w:r w:rsidR="04005143" w:rsidRPr="7EE895C9">
              <w:rPr>
                <w:rStyle w:val="normaltextrun"/>
                <w:rFonts w:ascii="Aptos" w:hAnsi="Aptos"/>
                <w:color w:val="000000"/>
                <w:sz w:val="20"/>
                <w:szCs w:val="20"/>
                <w:shd w:val="clear" w:color="auto" w:fill="FFFFFF"/>
              </w:rPr>
              <w:t xml:space="preserve"> and currently includes a single species (</w:t>
            </w:r>
            <w:hyperlink r:id="rId11">
              <w:r w:rsidR="455753FC" w:rsidRPr="7EE895C9">
                <w:rPr>
                  <w:rStyle w:val="Hyperlink"/>
                  <w:rFonts w:ascii="Source Sans Pro" w:eastAsia="Source Sans Pro" w:hAnsi="Source Sans Pro" w:cs="Source Sans Pro"/>
                  <w:color w:val="0068F0"/>
                  <w:sz w:val="20"/>
                  <w:szCs w:val="20"/>
                </w:rPr>
                <w:t>2023.054B.Queuovirinae_reorg</w:t>
              </w:r>
            </w:hyperlink>
            <w:hyperlink r:id="rId12">
              <w:r w:rsidR="04005143" w:rsidRPr="7EE895C9">
                <w:rPr>
                  <w:rStyle w:val="Hyperlink"/>
                  <w:rFonts w:ascii="Source Sans Pro" w:eastAsia="Source Sans Pro" w:hAnsi="Source Sans Pro" w:cs="Source Sans Pro"/>
                  <w:color w:val="0068F0"/>
                  <w:sz w:val="20"/>
                  <w:szCs w:val="20"/>
                </w:rPr>
                <w:t>)</w:t>
              </w:r>
            </w:hyperlink>
          </w:p>
          <w:p w14:paraId="1321FC18" w14:textId="2317FAB4" w:rsidR="00A77B8E" w:rsidRPr="00BE4F5A" w:rsidRDefault="00A77B8E" w:rsidP="0EA2C24F">
            <w:pPr>
              <w:rPr>
                <w:rFonts w:ascii="Aptos" w:hAnsi="Aptos" w:cs="Arial"/>
                <w:sz w:val="20"/>
                <w:szCs w:val="20"/>
              </w:rPr>
            </w:pPr>
          </w:p>
          <w:p w14:paraId="2471AE5A" w14:textId="2FDCDB02" w:rsidR="00CE4826" w:rsidRPr="004A3BF8" w:rsidRDefault="42C7BD69" w:rsidP="5CA216C9">
            <w:pPr>
              <w:rPr>
                <w:rFonts w:ascii="Aptos" w:hAnsi="Aptos" w:cs="Arial"/>
                <w:sz w:val="20"/>
                <w:szCs w:val="20"/>
              </w:rPr>
            </w:pPr>
            <w:r w:rsidRPr="5CA216C9">
              <w:rPr>
                <w:rFonts w:ascii="Aptos" w:hAnsi="Aptos" w:cs="Arial"/>
                <w:i/>
                <w:iCs/>
                <w:sz w:val="20"/>
                <w:szCs w:val="20"/>
              </w:rPr>
              <w:t>Proposed</w:t>
            </w:r>
            <w:r w:rsidRPr="5CA216C9">
              <w:rPr>
                <w:rFonts w:ascii="Aptos" w:hAnsi="Aptos" w:cs="Arial"/>
                <w:sz w:val="20"/>
                <w:szCs w:val="20"/>
              </w:rPr>
              <w:t xml:space="preserve"> </w:t>
            </w:r>
            <w:r w:rsidRPr="5CA216C9">
              <w:rPr>
                <w:rFonts w:ascii="Aptos" w:hAnsi="Aptos" w:cs="Arial"/>
                <w:i/>
                <w:iCs/>
                <w:sz w:val="20"/>
                <w:szCs w:val="20"/>
              </w:rPr>
              <w:t>taxonomic change(s):</w:t>
            </w:r>
            <w:r w:rsidR="00CE4826" w:rsidRPr="5CA216C9">
              <w:rPr>
                <w:rFonts w:ascii="Aptos" w:hAnsi="Aptos" w:cs="Arial"/>
                <w:sz w:val="20"/>
                <w:szCs w:val="20"/>
              </w:rPr>
              <w:t xml:space="preserve"> </w:t>
            </w:r>
            <w:r w:rsidRPr="5CA216C9">
              <w:rPr>
                <w:rFonts w:ascii="Aptos" w:hAnsi="Aptos" w:cs="Arial"/>
                <w:sz w:val="20"/>
                <w:szCs w:val="20"/>
              </w:rPr>
              <w:t xml:space="preserve"> </w:t>
            </w:r>
          </w:p>
          <w:p w14:paraId="18D85F4C" w14:textId="4D2FE538" w:rsidR="00CE4826" w:rsidRPr="004A3BF8" w:rsidRDefault="00CE4826" w:rsidP="00CE4826">
            <w:pPr>
              <w:rPr>
                <w:rFonts w:ascii="Aptos" w:hAnsi="Aptos" w:cs="Arial"/>
                <w:sz w:val="20"/>
                <w:szCs w:val="20"/>
              </w:rPr>
            </w:pPr>
            <w:r w:rsidRPr="7EE895C9">
              <w:rPr>
                <w:rFonts w:ascii="Aptos" w:hAnsi="Aptos" w:cs="Arial"/>
                <w:sz w:val="20"/>
                <w:szCs w:val="20"/>
              </w:rPr>
              <w:t xml:space="preserve">We propose </w:t>
            </w:r>
            <w:r w:rsidR="00277FA3" w:rsidRPr="7EE895C9">
              <w:rPr>
                <w:rFonts w:ascii="Aptos" w:hAnsi="Aptos" w:cs="Arial"/>
                <w:sz w:val="20"/>
                <w:szCs w:val="20"/>
              </w:rPr>
              <w:t xml:space="preserve">three new species in the genus </w:t>
            </w:r>
            <w:r w:rsidR="00277FA3" w:rsidRPr="7EE895C9">
              <w:rPr>
                <w:rFonts w:ascii="Aptos" w:hAnsi="Aptos" w:cs="Arial"/>
                <w:i/>
                <w:iCs/>
                <w:sz w:val="20"/>
                <w:szCs w:val="20"/>
              </w:rPr>
              <w:t>Shandongvirus</w:t>
            </w:r>
            <w:r w:rsidRPr="7EE895C9">
              <w:rPr>
                <w:rFonts w:ascii="Aptos" w:hAnsi="Aptos" w:cs="Arial"/>
                <w:sz w:val="20"/>
                <w:szCs w:val="20"/>
              </w:rPr>
              <w:t xml:space="preserve"> </w:t>
            </w:r>
          </w:p>
          <w:p w14:paraId="53F57983" w14:textId="03C39423" w:rsidR="00FC2269" w:rsidRPr="00BE4F5A" w:rsidRDefault="00FC2269" w:rsidP="0EA2C24F">
            <w:pPr>
              <w:rPr>
                <w:rFonts w:ascii="Aptos" w:hAnsi="Aptos" w:cs="Arial"/>
                <w:sz w:val="20"/>
                <w:szCs w:val="20"/>
              </w:rPr>
            </w:pPr>
          </w:p>
          <w:p w14:paraId="1F1818D7" w14:textId="34FE69E7" w:rsidR="31828D00" w:rsidRDefault="42C7BD69" w:rsidP="0EA2C24F">
            <w:pPr>
              <w:pStyle w:val="BodyTextIndent"/>
              <w:spacing w:line="259" w:lineRule="auto"/>
              <w:ind w:left="0" w:firstLine="0"/>
              <w:rPr>
                <w:rFonts w:ascii="Aptos" w:hAnsi="Aptos" w:cs="Arial"/>
                <w:sz w:val="20"/>
              </w:rPr>
            </w:pPr>
            <w:r w:rsidRPr="7EE895C9">
              <w:rPr>
                <w:rFonts w:ascii="Aptos" w:hAnsi="Aptos" w:cs="Arial"/>
                <w:i/>
                <w:iCs/>
                <w:sz w:val="20"/>
              </w:rPr>
              <w:t>Justification</w:t>
            </w:r>
            <w:r w:rsidRPr="7EE895C9">
              <w:rPr>
                <w:rFonts w:ascii="Aptos" w:hAnsi="Aptos" w:cs="Arial"/>
                <w:sz w:val="20"/>
              </w:rPr>
              <w:t>:</w:t>
            </w:r>
            <w:r w:rsidR="41D23B5F" w:rsidRPr="7EE895C9">
              <w:rPr>
                <w:rFonts w:ascii="Aptos" w:hAnsi="Aptos" w:cs="Arial"/>
                <w:sz w:val="20"/>
              </w:rPr>
              <w:t xml:space="preserve">  </w:t>
            </w:r>
          </w:p>
          <w:p w14:paraId="318BF207" w14:textId="78329566" w:rsidR="4F754EB4" w:rsidRDefault="4F754EB4" w:rsidP="7EE895C9">
            <w:pPr>
              <w:spacing w:line="259" w:lineRule="auto"/>
              <w:rPr>
                <w:rFonts w:asciiTheme="minorHAnsi" w:eastAsiaTheme="minorEastAsia" w:hAnsiTheme="minorHAnsi" w:cstheme="minorBidi"/>
                <w:sz w:val="20"/>
                <w:szCs w:val="20"/>
              </w:rPr>
            </w:pPr>
            <w:r w:rsidRPr="7EE895C9">
              <w:rPr>
                <w:rFonts w:asciiTheme="minorHAnsi" w:eastAsiaTheme="minorEastAsia" w:hAnsiTheme="minorHAnsi" w:cstheme="minorBidi"/>
                <w:sz w:val="20"/>
                <w:szCs w:val="20"/>
              </w:rPr>
              <w:t xml:space="preserve">Phylogenetic, VIRIDIC, and vConTACT2 analysis of a newly isolated phage Baskent_P4_1 infecting </w:t>
            </w:r>
            <w:r w:rsidRPr="7EE895C9">
              <w:rPr>
                <w:rFonts w:asciiTheme="minorHAnsi" w:eastAsiaTheme="minorEastAsia" w:hAnsiTheme="minorHAnsi" w:cstheme="minorBidi"/>
                <w:i/>
                <w:iCs/>
                <w:sz w:val="20"/>
                <w:szCs w:val="20"/>
              </w:rPr>
              <w:t>Pseudomonas aeruginosa</w:t>
            </w:r>
            <w:r w:rsidRPr="7EE895C9">
              <w:rPr>
                <w:rFonts w:asciiTheme="minorHAnsi" w:eastAsiaTheme="minorEastAsia" w:hAnsiTheme="minorHAnsi" w:cstheme="minorBidi"/>
                <w:sz w:val="20"/>
                <w:szCs w:val="20"/>
              </w:rPr>
              <w:t xml:space="preserve"> suggests that this phage </w:t>
            </w:r>
            <w:r w:rsidR="0FE98895" w:rsidRPr="7EE895C9">
              <w:rPr>
                <w:rFonts w:asciiTheme="minorHAnsi" w:eastAsiaTheme="minorEastAsia" w:hAnsiTheme="minorHAnsi" w:cstheme="minorBidi"/>
                <w:sz w:val="20"/>
                <w:szCs w:val="20"/>
              </w:rPr>
              <w:t>is related to three other bacterial viruses;</w:t>
            </w:r>
            <w:r w:rsidRPr="7EE895C9">
              <w:rPr>
                <w:rFonts w:asciiTheme="minorHAnsi" w:eastAsiaTheme="minorEastAsia" w:hAnsiTheme="minorHAnsi" w:cstheme="minorBidi"/>
                <w:sz w:val="20"/>
                <w:szCs w:val="20"/>
              </w:rPr>
              <w:t xml:space="preserve"> </w:t>
            </w:r>
            <w:r w:rsidRPr="7EE895C9">
              <w:rPr>
                <w:rFonts w:asciiTheme="minorHAnsi" w:eastAsiaTheme="minorEastAsia" w:hAnsiTheme="minorHAnsi" w:cstheme="minorBidi"/>
                <w:i/>
                <w:iCs/>
                <w:sz w:val="20"/>
                <w:szCs w:val="20"/>
              </w:rPr>
              <w:t>Pseudomonas</w:t>
            </w:r>
            <w:r w:rsidRPr="7EE895C9">
              <w:rPr>
                <w:rFonts w:asciiTheme="minorHAnsi" w:eastAsiaTheme="minorEastAsia" w:hAnsiTheme="minorHAnsi" w:cstheme="minorBidi"/>
                <w:sz w:val="20"/>
                <w:szCs w:val="20"/>
              </w:rPr>
              <w:t xml:space="preserve"> phage PSASB_03, </w:t>
            </w:r>
            <w:r w:rsidRPr="7EE895C9">
              <w:rPr>
                <w:rFonts w:asciiTheme="minorHAnsi" w:eastAsiaTheme="minorEastAsia" w:hAnsiTheme="minorHAnsi" w:cstheme="minorBidi"/>
                <w:i/>
                <w:iCs/>
                <w:sz w:val="20"/>
                <w:szCs w:val="20"/>
              </w:rPr>
              <w:t>Stenotrophomonas</w:t>
            </w:r>
            <w:r w:rsidRPr="7EE895C9">
              <w:rPr>
                <w:rFonts w:asciiTheme="minorHAnsi" w:eastAsiaTheme="minorEastAsia" w:hAnsiTheme="minorHAnsi" w:cstheme="minorBidi"/>
                <w:sz w:val="20"/>
                <w:szCs w:val="20"/>
              </w:rPr>
              <w:t xml:space="preserve"> phage vB_SM_ytsc_ply2008005c and </w:t>
            </w:r>
            <w:r w:rsidRPr="7EE895C9">
              <w:rPr>
                <w:rFonts w:asciiTheme="minorHAnsi" w:eastAsiaTheme="minorEastAsia" w:hAnsiTheme="minorHAnsi" w:cstheme="minorBidi"/>
                <w:i/>
                <w:iCs/>
                <w:sz w:val="20"/>
                <w:szCs w:val="20"/>
              </w:rPr>
              <w:t>Stenotrophomonas</w:t>
            </w:r>
            <w:r w:rsidRPr="7EE895C9">
              <w:rPr>
                <w:rFonts w:asciiTheme="minorHAnsi" w:eastAsiaTheme="minorEastAsia" w:hAnsiTheme="minorHAnsi" w:cstheme="minorBidi"/>
                <w:sz w:val="20"/>
                <w:szCs w:val="20"/>
              </w:rPr>
              <w:t xml:space="preserve"> vB_SmaS_Bhz54.</w:t>
            </w:r>
            <w:r w:rsidR="762AFC9A" w:rsidRPr="7EE895C9">
              <w:rPr>
                <w:rFonts w:asciiTheme="minorHAnsi" w:eastAsiaTheme="minorEastAsia" w:hAnsiTheme="minorHAnsi" w:cstheme="minorBidi"/>
                <w:sz w:val="20"/>
                <w:szCs w:val="20"/>
              </w:rPr>
              <w:t xml:space="preserve"> Analysis of genome similarity, TBLASTX distances and phylogeny of the major capsid protein supports its inclusion as new species in the genus </w:t>
            </w:r>
            <w:r w:rsidR="762AFC9A" w:rsidRPr="7EE895C9">
              <w:rPr>
                <w:rFonts w:asciiTheme="minorHAnsi" w:eastAsiaTheme="minorEastAsia" w:hAnsiTheme="minorHAnsi" w:cstheme="minorBidi"/>
                <w:i/>
                <w:iCs/>
                <w:sz w:val="20"/>
                <w:szCs w:val="20"/>
              </w:rPr>
              <w:t>Shangdongvirus</w:t>
            </w:r>
            <w:r w:rsidR="762AFC9A" w:rsidRPr="7EE895C9">
              <w:rPr>
                <w:rFonts w:asciiTheme="minorHAnsi" w:eastAsiaTheme="minorEastAsia" w:hAnsiTheme="minorHAnsi" w:cstheme="minorBidi"/>
                <w:sz w:val="20"/>
                <w:szCs w:val="20"/>
              </w:rPr>
              <w:t>.</w:t>
            </w:r>
          </w:p>
          <w:p w14:paraId="18507DF4" w14:textId="0B436C89" w:rsidR="00FC2269" w:rsidRDefault="00FC2269" w:rsidP="00DD58AA">
            <w:pPr>
              <w:rPr>
                <w:rFonts w:ascii="Aptos" w:hAnsi="Aptos" w:cs="Arial"/>
                <w:color w:val="0000FF"/>
                <w:sz w:val="20"/>
                <w:szCs w:val="20"/>
              </w:rPr>
            </w:pPr>
          </w:p>
        </w:tc>
      </w:tr>
      <w:tr w:rsidR="0EA2C24F" w14:paraId="7DE84CEB" w14:textId="77777777" w:rsidTr="7EE895C9">
        <w:trPr>
          <w:trHeight w:val="300"/>
        </w:trPr>
        <w:tc>
          <w:tcPr>
            <w:tcW w:w="8926" w:type="dxa"/>
          </w:tcPr>
          <w:p w14:paraId="02B11673" w14:textId="0BEB5A9C" w:rsidR="0EA2C24F" w:rsidRDefault="0EA2C24F" w:rsidP="0EA2C24F">
            <w:pPr>
              <w:rPr>
                <w:rFonts w:ascii="Aptos" w:hAnsi="Aptos" w:cs="Arial"/>
                <w:b/>
                <w:bCs/>
                <w:i/>
                <w:iCs/>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7EE895C9">
        <w:tc>
          <w:tcPr>
            <w:tcW w:w="8926" w:type="dxa"/>
            <w:shd w:val="clear" w:color="auto" w:fill="F2F2F2" w:themeFill="background1" w:themeFillShade="F2"/>
          </w:tcPr>
          <w:p w14:paraId="64CAB443" w14:textId="5EF342FD" w:rsidR="00CE4826" w:rsidRDefault="00A77B8E" w:rsidP="00CE4826">
            <w:pPr>
              <w:rPr>
                <w:rFonts w:ascii="Aptos" w:hAnsi="Aptos" w:cs="Arial"/>
                <w:b/>
                <w:color w:val="000000"/>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355DD1AE" w14:textId="77777777" w:rsidR="00DC70F7" w:rsidRDefault="00DC70F7" w:rsidP="006C3766">
            <w:pPr>
              <w:jc w:val="both"/>
              <w:rPr>
                <w:rFonts w:ascii="Aptos" w:hAnsi="Aptos" w:cs="Arial"/>
                <w:b/>
                <w:color w:val="000000"/>
                <w:sz w:val="20"/>
              </w:rPr>
            </w:pPr>
          </w:p>
          <w:p w14:paraId="1B73D38E" w14:textId="33C49A5F" w:rsidR="00CE4826" w:rsidRDefault="00CE4826" w:rsidP="5CA216C9">
            <w:pPr>
              <w:jc w:val="both"/>
              <w:rPr>
                <w:rFonts w:ascii="Aptos" w:hAnsi="Aptos" w:cs="Arial"/>
                <w:sz w:val="20"/>
                <w:szCs w:val="20"/>
              </w:rPr>
            </w:pPr>
          </w:p>
          <w:p w14:paraId="4ECF6668" w14:textId="5BD495CF" w:rsidR="00A77B8E" w:rsidRDefault="00A77B8E" w:rsidP="5CA216C9">
            <w:pPr>
              <w:jc w:val="both"/>
              <w:rPr>
                <w:rFonts w:ascii="Aptos" w:hAnsi="Aptos" w:cs="Arial"/>
                <w:sz w:val="20"/>
                <w:szCs w:val="20"/>
              </w:rPr>
            </w:pPr>
          </w:p>
        </w:tc>
      </w:tr>
      <w:tr w:rsidR="00A77B8E" w14:paraId="1E86E5C0" w14:textId="77777777" w:rsidTr="7EE895C9">
        <w:tc>
          <w:tcPr>
            <w:tcW w:w="8926" w:type="dxa"/>
          </w:tcPr>
          <w:p w14:paraId="49680848" w14:textId="77777777" w:rsidR="00A77B8E" w:rsidRDefault="00A77B8E" w:rsidP="00DD58AA">
            <w:pPr>
              <w:rPr>
                <w:rFonts w:ascii="Aptos" w:hAnsi="Aptos" w:cs="Arial"/>
                <w:b/>
                <w:i/>
                <w:sz w:val="20"/>
                <w:szCs w:val="20"/>
              </w:rPr>
            </w:pPr>
          </w:p>
          <w:p w14:paraId="1CBBD240" w14:textId="11F42BCC" w:rsidR="00A77B8E" w:rsidRPr="00BE4F5A" w:rsidRDefault="00A77B8E" w:rsidP="7EE895C9">
            <w:pPr>
              <w:rPr>
                <w:rFonts w:ascii="Aptos" w:hAnsi="Aptos" w:cs="Arial"/>
                <w:sz w:val="20"/>
                <w:szCs w:val="20"/>
              </w:rPr>
            </w:pPr>
            <w:r w:rsidRPr="7EE895C9">
              <w:rPr>
                <w:rFonts w:ascii="Aptos" w:hAnsi="Aptos" w:cs="Arial"/>
                <w:i/>
                <w:iCs/>
                <w:sz w:val="20"/>
                <w:szCs w:val="20"/>
              </w:rPr>
              <w:t xml:space="preserve">Taxonomic </w:t>
            </w:r>
            <w:r w:rsidR="00363A30" w:rsidRPr="7EE895C9">
              <w:rPr>
                <w:rFonts w:ascii="Aptos" w:hAnsi="Aptos" w:cs="Arial"/>
                <w:i/>
                <w:iCs/>
                <w:sz w:val="20"/>
                <w:szCs w:val="20"/>
              </w:rPr>
              <w:t>rank</w:t>
            </w:r>
            <w:r w:rsidRPr="7EE895C9">
              <w:rPr>
                <w:rFonts w:ascii="Aptos" w:hAnsi="Aptos" w:cs="Arial"/>
                <w:i/>
                <w:iCs/>
                <w:sz w:val="20"/>
                <w:szCs w:val="20"/>
              </w:rPr>
              <w:t>(s) affected</w:t>
            </w:r>
            <w:r w:rsidR="619745C3">
              <w:rPr>
                <w:rFonts w:ascii="Aptos" w:hAnsi="Aptos" w:cs="Arial"/>
                <w:sz w:val="20"/>
                <w:szCs w:val="20"/>
              </w:rPr>
              <w:t xml:space="preserve">:   </w:t>
            </w:r>
          </w:p>
          <w:p w14:paraId="197056A4" w14:textId="32EEE318" w:rsidR="00A77B8E" w:rsidRPr="00BE4F5A" w:rsidRDefault="5AA60857" w:rsidP="7EE895C9">
            <w:pPr>
              <w:spacing w:line="259" w:lineRule="auto"/>
            </w:pPr>
            <w:r w:rsidRPr="7EE895C9">
              <w:rPr>
                <w:rStyle w:val="normaltextrun"/>
                <w:rFonts w:ascii="Aptos" w:hAnsi="Aptos"/>
                <w:color w:val="000000" w:themeColor="text1"/>
                <w:sz w:val="20"/>
                <w:szCs w:val="20"/>
              </w:rPr>
              <w:t>Genus, species</w:t>
            </w:r>
          </w:p>
          <w:p w14:paraId="662BE077" w14:textId="3D6998AA" w:rsidR="7EE895C9" w:rsidRDefault="7EE895C9" w:rsidP="7EE895C9">
            <w:pPr>
              <w:spacing w:line="259" w:lineRule="auto"/>
              <w:rPr>
                <w:rStyle w:val="normaltextrun"/>
                <w:rFonts w:ascii="Aptos" w:hAnsi="Aptos"/>
                <w:color w:val="000000" w:themeColor="text1"/>
                <w:sz w:val="20"/>
                <w:szCs w:val="20"/>
              </w:rPr>
            </w:pPr>
          </w:p>
          <w:p w14:paraId="2BEAC398" w14:textId="31AA1786" w:rsidR="00A77B8E" w:rsidRPr="00BE4F5A" w:rsidRDefault="42C7BD69" w:rsidP="00DD58AA">
            <w:pPr>
              <w:rPr>
                <w:rFonts w:ascii="Aptos" w:hAnsi="Aptos" w:cs="Arial"/>
                <w:sz w:val="20"/>
                <w:szCs w:val="20"/>
              </w:rPr>
            </w:pPr>
            <w:r w:rsidRPr="7EE895C9">
              <w:rPr>
                <w:rFonts w:ascii="Aptos" w:hAnsi="Aptos" w:cs="Arial"/>
                <w:i/>
                <w:iCs/>
                <w:sz w:val="20"/>
                <w:szCs w:val="20"/>
              </w:rPr>
              <w:t>Description of current taxonomy</w:t>
            </w:r>
            <w:r w:rsidR="002925E3" w:rsidRPr="7EE895C9">
              <w:rPr>
                <w:rFonts w:ascii="Aptos" w:hAnsi="Aptos" w:cs="Arial"/>
                <w:sz w:val="20"/>
                <w:szCs w:val="20"/>
              </w:rPr>
              <w:t xml:space="preserve">:  </w:t>
            </w:r>
          </w:p>
          <w:p w14:paraId="5811199B" w14:textId="0C2E5622" w:rsidR="7FB67F2B" w:rsidRDefault="7FB67F2B" w:rsidP="7EE895C9">
            <w:pPr>
              <w:rPr>
                <w:rFonts w:ascii="Aptos" w:eastAsia="Aptos" w:hAnsi="Aptos" w:cs="Aptos"/>
                <w:sz w:val="20"/>
                <w:szCs w:val="20"/>
              </w:rPr>
            </w:pPr>
            <w:r w:rsidRPr="7EE895C9">
              <w:rPr>
                <w:rStyle w:val="normaltextrun"/>
                <w:rFonts w:ascii="Aptos" w:hAnsi="Aptos"/>
                <w:color w:val="000000" w:themeColor="text1"/>
                <w:sz w:val="20"/>
                <w:szCs w:val="20"/>
              </w:rPr>
              <w:lastRenderedPageBreak/>
              <w:t xml:space="preserve">The virus classified in this proposal does not have a current taxonomic assignment.  The </w:t>
            </w:r>
            <w:r w:rsidRPr="7EE895C9">
              <w:rPr>
                <w:rStyle w:val="normaltextrun"/>
                <w:rFonts w:ascii="Aptos" w:hAnsi="Aptos"/>
                <w:i/>
                <w:iCs/>
                <w:color w:val="000000" w:themeColor="text1"/>
                <w:sz w:val="20"/>
                <w:szCs w:val="20"/>
              </w:rPr>
              <w:t>genus Shandongvirus  </w:t>
            </w:r>
            <w:r w:rsidRPr="7EE895C9">
              <w:rPr>
                <w:rStyle w:val="normaltextrun"/>
                <w:rFonts w:ascii="Aptos" w:hAnsi="Aptos"/>
                <w:color w:val="000000" w:themeColor="text1"/>
                <w:sz w:val="20"/>
                <w:szCs w:val="20"/>
              </w:rPr>
              <w:t>was created in 2020 and currently includes a single species (</w:t>
            </w:r>
            <w:hyperlink r:id="rId13">
              <w:r w:rsidRPr="7EE895C9">
                <w:rPr>
                  <w:rStyle w:val="Hyperlink"/>
                  <w:rFonts w:ascii="Source Sans Pro" w:eastAsia="Source Sans Pro" w:hAnsi="Source Sans Pro" w:cs="Source Sans Pro"/>
                  <w:color w:val="0068F0"/>
                  <w:sz w:val="20"/>
                  <w:szCs w:val="20"/>
                </w:rPr>
                <w:t>2020.149B.R.Shandongvirus)</w:t>
              </w:r>
            </w:hyperlink>
          </w:p>
          <w:p w14:paraId="206B90CC" w14:textId="10DD1FDC" w:rsidR="7EE895C9" w:rsidRDefault="7EE895C9" w:rsidP="7EE895C9">
            <w:pPr>
              <w:rPr>
                <w:rStyle w:val="eop"/>
                <w:rFonts w:ascii="Aptos" w:hAnsi="Aptos"/>
                <w:color w:val="000000" w:themeColor="text1"/>
                <w:sz w:val="20"/>
                <w:szCs w:val="20"/>
              </w:rPr>
            </w:pPr>
          </w:p>
          <w:p w14:paraId="23772FD5" w14:textId="77777777" w:rsidR="00277FA3" w:rsidRDefault="42C7BD69" w:rsidP="002925E3">
            <w:pPr>
              <w:rPr>
                <w:rFonts w:ascii="Aptos" w:hAnsi="Aptos" w:cs="Arial"/>
                <w:sz w:val="20"/>
                <w:szCs w:val="20"/>
              </w:rPr>
            </w:pPr>
            <w:r w:rsidRPr="5CA216C9">
              <w:rPr>
                <w:rFonts w:ascii="Aptos" w:hAnsi="Aptos" w:cs="Arial"/>
                <w:i/>
                <w:iCs/>
                <w:sz w:val="20"/>
                <w:szCs w:val="20"/>
              </w:rPr>
              <w:t>Proposed</w:t>
            </w:r>
            <w:r w:rsidRPr="5CA216C9">
              <w:rPr>
                <w:rFonts w:ascii="Aptos" w:hAnsi="Aptos" w:cs="Arial"/>
                <w:sz w:val="20"/>
                <w:szCs w:val="20"/>
              </w:rPr>
              <w:t xml:space="preserve"> </w:t>
            </w:r>
            <w:r w:rsidRPr="5CA216C9">
              <w:rPr>
                <w:rFonts w:ascii="Aptos" w:hAnsi="Aptos" w:cs="Arial"/>
                <w:i/>
                <w:iCs/>
                <w:sz w:val="20"/>
                <w:szCs w:val="20"/>
              </w:rPr>
              <w:t>taxonomic change(s)</w:t>
            </w:r>
            <w:r w:rsidR="002925E3" w:rsidRPr="5CA216C9">
              <w:rPr>
                <w:rFonts w:ascii="Aptos" w:hAnsi="Aptos" w:cs="Arial"/>
                <w:sz w:val="20"/>
                <w:szCs w:val="20"/>
              </w:rPr>
              <w:t xml:space="preserve">: </w:t>
            </w:r>
          </w:p>
          <w:p w14:paraId="2E72B17B" w14:textId="77777777" w:rsidR="00277FA3" w:rsidRPr="004A3BF8" w:rsidRDefault="00277FA3" w:rsidP="00277FA3">
            <w:pPr>
              <w:rPr>
                <w:rFonts w:ascii="Aptos" w:hAnsi="Aptos" w:cs="Arial"/>
                <w:sz w:val="20"/>
                <w:szCs w:val="20"/>
              </w:rPr>
            </w:pPr>
            <w:r w:rsidRPr="5CA216C9">
              <w:rPr>
                <w:rFonts w:ascii="Aptos" w:hAnsi="Aptos" w:cs="Arial"/>
                <w:sz w:val="20"/>
                <w:szCs w:val="20"/>
              </w:rPr>
              <w:t xml:space="preserve">We propose </w:t>
            </w:r>
            <w:r>
              <w:rPr>
                <w:rFonts w:ascii="Aptos" w:hAnsi="Aptos" w:cs="Arial"/>
                <w:sz w:val="20"/>
                <w:szCs w:val="20"/>
              </w:rPr>
              <w:t xml:space="preserve">three new species in the genus </w:t>
            </w:r>
            <w:r>
              <w:rPr>
                <w:rFonts w:ascii="Aptos" w:hAnsi="Aptos" w:cs="Arial"/>
                <w:i/>
                <w:iCs/>
                <w:sz w:val="20"/>
                <w:szCs w:val="20"/>
              </w:rPr>
              <w:t>Shangdongvirus</w:t>
            </w:r>
            <w:r w:rsidRPr="5CA216C9">
              <w:rPr>
                <w:rFonts w:ascii="Aptos" w:hAnsi="Aptos" w:cs="Arial"/>
                <w:sz w:val="20"/>
                <w:szCs w:val="20"/>
              </w:rPr>
              <w:t xml:space="preserve"> </w:t>
            </w:r>
          </w:p>
          <w:p w14:paraId="07EC2EC2" w14:textId="38C7ADF4" w:rsidR="00A77B8E" w:rsidRPr="00BE4F5A" w:rsidRDefault="00A77B8E" w:rsidP="00DD58AA">
            <w:pPr>
              <w:rPr>
                <w:rFonts w:ascii="Aptos" w:hAnsi="Aptos" w:cs="Arial"/>
                <w:sz w:val="20"/>
                <w:szCs w:val="20"/>
              </w:rPr>
            </w:pPr>
          </w:p>
          <w:p w14:paraId="266FF254" w14:textId="1BE637D1" w:rsidR="00273642" w:rsidRDefault="43872A2B" w:rsidP="00DD58AA">
            <w:pPr>
              <w:rPr>
                <w:rFonts w:ascii="Aptos" w:hAnsi="Aptos" w:cs="Arial"/>
                <w:sz w:val="20"/>
                <w:szCs w:val="20"/>
              </w:rPr>
            </w:pPr>
            <w:r w:rsidRPr="7EE895C9">
              <w:rPr>
                <w:rFonts w:ascii="Aptos" w:hAnsi="Aptos" w:cs="Arial"/>
                <w:i/>
                <w:iCs/>
                <w:sz w:val="20"/>
                <w:szCs w:val="20"/>
              </w:rPr>
              <w:t>Demarcation criteria:</w:t>
            </w:r>
            <w:r w:rsidR="002925E3" w:rsidRPr="7EE895C9">
              <w:rPr>
                <w:rFonts w:ascii="Aptos" w:hAnsi="Aptos" w:cs="Arial"/>
                <w:sz w:val="20"/>
                <w:szCs w:val="20"/>
              </w:rPr>
              <w:t xml:space="preserve"> </w:t>
            </w:r>
          </w:p>
          <w:p w14:paraId="33ED89BD" w14:textId="78F26833" w:rsidR="003C4335" w:rsidRDefault="6CCFBDBB" w:rsidP="003C4335">
            <w:pPr>
              <w:jc w:val="both"/>
              <w:rPr>
                <w:rFonts w:ascii="Aptos" w:hAnsi="Aptos" w:cs="Arial"/>
                <w:sz w:val="20"/>
                <w:szCs w:val="20"/>
              </w:rPr>
            </w:pPr>
            <w:r w:rsidRPr="7EE895C9">
              <w:rPr>
                <w:rFonts w:ascii="Aptos" w:hAnsi="Aptos" w:cs="Arial"/>
                <w:b/>
                <w:bCs/>
                <w:sz w:val="20"/>
                <w:szCs w:val="20"/>
              </w:rPr>
              <w:t xml:space="preserve">Species demarcation criteria: </w:t>
            </w:r>
            <w:r w:rsidRPr="7EE895C9">
              <w:rPr>
                <w:rFonts w:ascii="Aptos" w:eastAsia="SimSun" w:hAnsi="Aptos"/>
                <w:sz w:val="20"/>
                <w:szCs w:val="20"/>
                <w:lang w:eastAsia="zh-CN"/>
              </w:rPr>
              <w:t xml:space="preserve">Two phages are assigned to the same species if their genomes </w:t>
            </w:r>
            <w:r w:rsidR="6244CA80" w:rsidRPr="7EE895C9">
              <w:rPr>
                <w:rFonts w:ascii="Aptos" w:eastAsia="SimSun" w:hAnsi="Aptos"/>
                <w:sz w:val="20"/>
                <w:szCs w:val="20"/>
                <w:lang w:eastAsia="zh-CN"/>
              </w:rPr>
              <w:t>exhibit</w:t>
            </w:r>
            <w:r w:rsidRPr="7EE895C9">
              <w:rPr>
                <w:rFonts w:ascii="Aptos" w:eastAsia="SimSun" w:hAnsi="Aptos"/>
                <w:sz w:val="20"/>
                <w:szCs w:val="20"/>
                <w:lang w:eastAsia="zh-CN"/>
              </w:rPr>
              <w:t xml:space="preserve"> </w:t>
            </w:r>
            <w:r w:rsidR="36A725F6" w:rsidRPr="7EE895C9">
              <w:rPr>
                <w:rFonts w:ascii="Aptos" w:eastAsia="SimSun" w:hAnsi="Aptos"/>
                <w:sz w:val="20"/>
                <w:szCs w:val="20"/>
                <w:lang w:eastAsia="zh-CN"/>
              </w:rPr>
              <w:t xml:space="preserve">greater than or equal to </w:t>
            </w:r>
            <w:r w:rsidRPr="7EE895C9">
              <w:rPr>
                <w:rFonts w:ascii="Aptos" w:eastAsia="SimSun" w:hAnsi="Aptos"/>
                <w:sz w:val="20"/>
                <w:szCs w:val="20"/>
                <w:lang w:eastAsia="zh-CN"/>
              </w:rPr>
              <w:t xml:space="preserve">95% </w:t>
            </w:r>
            <w:r w:rsidR="36D2B236" w:rsidRPr="7EE895C9">
              <w:rPr>
                <w:rFonts w:ascii="Aptos" w:eastAsia="SimSun" w:hAnsi="Aptos"/>
                <w:sz w:val="20"/>
                <w:szCs w:val="20"/>
                <w:lang w:eastAsia="zh-CN"/>
              </w:rPr>
              <w:t>similarity</w:t>
            </w:r>
            <w:r w:rsidRPr="7EE895C9">
              <w:rPr>
                <w:rFonts w:ascii="Aptos" w:eastAsia="SimSun" w:hAnsi="Aptos"/>
                <w:sz w:val="20"/>
                <w:szCs w:val="20"/>
                <w:lang w:eastAsia="zh-CN"/>
              </w:rPr>
              <w:t xml:space="preserve"> over their genome length</w:t>
            </w:r>
            <w:r w:rsidR="3ACE726B" w:rsidRPr="7EE895C9">
              <w:rPr>
                <w:rFonts w:ascii="Aptos" w:eastAsia="SimSun" w:hAnsi="Aptos"/>
                <w:sz w:val="20"/>
                <w:szCs w:val="20"/>
                <w:lang w:eastAsia="zh-CN"/>
              </w:rPr>
              <w:t xml:space="preserve"> </w:t>
            </w:r>
            <w:r w:rsidR="0C7DF1AE" w:rsidRPr="7EE895C9">
              <w:rPr>
                <w:rFonts w:ascii="Aptos" w:eastAsia="SimSun" w:hAnsi="Aptos"/>
                <w:sz w:val="20"/>
                <w:szCs w:val="20"/>
                <w:lang w:eastAsia="zh-CN"/>
              </w:rPr>
              <w:t>[</w:t>
            </w:r>
            <w:r w:rsidR="15210A0E" w:rsidRPr="7EE895C9">
              <w:rPr>
                <w:rFonts w:ascii="Aptos" w:eastAsia="SimSun" w:hAnsi="Aptos"/>
                <w:sz w:val="20"/>
                <w:szCs w:val="20"/>
                <w:lang w:eastAsia="zh-CN"/>
              </w:rPr>
              <w:t>1</w:t>
            </w:r>
            <w:r w:rsidR="2BC1EBFE" w:rsidRPr="7EE895C9">
              <w:rPr>
                <w:rFonts w:ascii="Aptos" w:eastAsia="SimSun" w:hAnsi="Aptos"/>
                <w:sz w:val="20"/>
                <w:szCs w:val="20"/>
                <w:lang w:eastAsia="zh-CN"/>
              </w:rPr>
              <w:t>]</w:t>
            </w:r>
            <w:r w:rsidRPr="7EE895C9">
              <w:rPr>
                <w:rFonts w:ascii="Aptos" w:eastAsia="SimSun" w:hAnsi="Aptos"/>
                <w:sz w:val="20"/>
                <w:szCs w:val="20"/>
                <w:lang w:eastAsia="zh-CN"/>
              </w:rPr>
              <w:t>.</w:t>
            </w:r>
            <w:r w:rsidRPr="7EE895C9">
              <w:rPr>
                <w:rFonts w:ascii="Aptos" w:hAnsi="Aptos" w:cs="Arial"/>
                <w:sz w:val="20"/>
                <w:szCs w:val="20"/>
              </w:rPr>
              <w:t xml:space="preserve">  </w:t>
            </w:r>
          </w:p>
          <w:p w14:paraId="3AC9F70B" w14:textId="77777777" w:rsidR="003C4335" w:rsidRDefault="003C4335" w:rsidP="003C4335">
            <w:pPr>
              <w:jc w:val="both"/>
              <w:rPr>
                <w:rFonts w:ascii="Aptos" w:hAnsi="Aptos" w:cs="Arial"/>
                <w:sz w:val="20"/>
                <w:szCs w:val="20"/>
              </w:rPr>
            </w:pPr>
          </w:p>
          <w:p w14:paraId="4A7B4EE1" w14:textId="34064B9D" w:rsidR="00FC2269" w:rsidRDefault="28ADA50F" w:rsidP="7EE895C9">
            <w:pPr>
              <w:rPr>
                <w:rFonts w:ascii="Aptos" w:eastAsia="Aptos" w:hAnsi="Aptos" w:cs="Aptos"/>
                <w:sz w:val="20"/>
                <w:szCs w:val="20"/>
              </w:rPr>
            </w:pPr>
            <w:r w:rsidRPr="7EE895C9">
              <w:rPr>
                <w:rFonts w:ascii="Aptos" w:hAnsi="Aptos" w:cs="Arial"/>
                <w:b/>
                <w:bCs/>
                <w:sz w:val="20"/>
                <w:szCs w:val="20"/>
              </w:rPr>
              <w:t>Genus demarcation</w:t>
            </w:r>
            <w:r w:rsidR="7AFB126F" w:rsidRPr="7EE895C9">
              <w:rPr>
                <w:rFonts w:ascii="Aptos" w:hAnsi="Aptos" w:cs="Arial"/>
                <w:b/>
                <w:bCs/>
                <w:sz w:val="20"/>
                <w:szCs w:val="20"/>
              </w:rPr>
              <w:t xml:space="preserve"> criteria</w:t>
            </w:r>
            <w:r w:rsidRPr="7EE895C9">
              <w:rPr>
                <w:rFonts w:ascii="Aptos" w:hAnsi="Aptos" w:cs="Arial"/>
                <w:sz w:val="20"/>
                <w:szCs w:val="20"/>
              </w:rPr>
              <w:t xml:space="preserve">: </w:t>
            </w:r>
            <w:r w:rsidR="03F7198A" w:rsidRPr="7EE895C9">
              <w:rPr>
                <w:rFonts w:ascii="Aptos" w:eastAsia="Aptos" w:hAnsi="Aptos" w:cs="Aptos"/>
                <w:color w:val="000000" w:themeColor="text1"/>
                <w:sz w:val="20"/>
                <w:szCs w:val="20"/>
              </w:rPr>
              <w:t>The Bacterial and Archaeal Virus Subcommittee established 70% inter-genomic similarity threshold for genus classification.</w:t>
            </w:r>
          </w:p>
          <w:p w14:paraId="1F25F8FD" w14:textId="7B0CC702" w:rsidR="00FC2269" w:rsidRDefault="00FC2269" w:rsidP="7EE895C9">
            <w:pPr>
              <w:jc w:val="both"/>
              <w:rPr>
                <w:rFonts w:ascii="Aptos" w:hAnsi="Aptos" w:cs="Arial"/>
                <w:sz w:val="20"/>
                <w:szCs w:val="20"/>
              </w:rPr>
            </w:pPr>
          </w:p>
          <w:p w14:paraId="79F6ADD2" w14:textId="241658E1" w:rsidR="7EE895C9" w:rsidRDefault="7EE895C9" w:rsidP="7EE895C9">
            <w:pPr>
              <w:jc w:val="both"/>
              <w:rPr>
                <w:rFonts w:ascii="Aptos" w:hAnsi="Aptos" w:cs="Arial"/>
                <w:sz w:val="20"/>
                <w:szCs w:val="20"/>
              </w:rPr>
            </w:pPr>
          </w:p>
          <w:p w14:paraId="55BB76ED" w14:textId="2945B4AC" w:rsidR="42C7BD69" w:rsidRDefault="42C7BD69" w:rsidP="5CA216C9">
            <w:pPr>
              <w:jc w:val="both"/>
              <w:rPr>
                <w:rFonts w:ascii="Aptos" w:hAnsi="Aptos"/>
                <w:sz w:val="20"/>
                <w:szCs w:val="20"/>
                <w:lang w:val="en-GB"/>
              </w:rPr>
            </w:pPr>
            <w:r w:rsidRPr="7EE895C9">
              <w:rPr>
                <w:rFonts w:ascii="Aptos" w:hAnsi="Aptos" w:cs="Arial"/>
                <w:i/>
                <w:iCs/>
                <w:sz w:val="20"/>
                <w:szCs w:val="20"/>
              </w:rPr>
              <w:t>Justification</w:t>
            </w:r>
            <w:r w:rsidR="002925E3" w:rsidRPr="7EE895C9">
              <w:rPr>
                <w:rFonts w:ascii="Aptos" w:hAnsi="Aptos" w:cs="Arial"/>
                <w:sz w:val="20"/>
                <w:szCs w:val="20"/>
              </w:rPr>
              <w:t xml:space="preserve">: </w:t>
            </w:r>
          </w:p>
          <w:p w14:paraId="311CBCE1" w14:textId="4EEC7F3D" w:rsidR="02DF9A3C" w:rsidRDefault="02DF9A3C" w:rsidP="7EE895C9">
            <w:pPr>
              <w:jc w:val="both"/>
              <w:rPr>
                <w:rFonts w:ascii="Aptos" w:hAnsi="Aptos" w:cs="Arial"/>
                <w:sz w:val="20"/>
                <w:szCs w:val="20"/>
              </w:rPr>
            </w:pPr>
            <w:r w:rsidRPr="7EE895C9">
              <w:rPr>
                <w:rFonts w:ascii="Aptos" w:hAnsi="Aptos" w:cs="Arial"/>
                <w:sz w:val="20"/>
                <w:szCs w:val="20"/>
              </w:rPr>
              <w:t>The newly isolated phage Baskent_P4_1 is a siphovirus-like phage with an icosahedral head (70 nm) and a long non-contractile tail (150 nm).</w:t>
            </w:r>
            <w:r w:rsidR="577DCD65" w:rsidRPr="7EE895C9">
              <w:rPr>
                <w:rFonts w:ascii="Aptos" w:hAnsi="Aptos" w:cs="Arial"/>
                <w:sz w:val="20"/>
                <w:szCs w:val="20"/>
              </w:rPr>
              <w:t xml:space="preserve"> BLASTN analysis (table 1) showed phage Baskent_P4_1 exhibits similarity with three other phages, two of which infect </w:t>
            </w:r>
            <w:r w:rsidR="577DCD65" w:rsidRPr="7EE895C9">
              <w:rPr>
                <w:rFonts w:ascii="Aptos" w:hAnsi="Aptos" w:cs="Arial"/>
                <w:i/>
                <w:iCs/>
                <w:sz w:val="20"/>
                <w:szCs w:val="20"/>
              </w:rPr>
              <w:t>S. maltophilia</w:t>
            </w:r>
            <w:r w:rsidR="577DCD65" w:rsidRPr="7EE895C9">
              <w:rPr>
                <w:rFonts w:ascii="Aptos" w:hAnsi="Aptos" w:cs="Arial"/>
                <w:sz w:val="20"/>
                <w:szCs w:val="20"/>
              </w:rPr>
              <w:t>. Phylogenetic (figure 1, figure 2), BLASTN (table 1)</w:t>
            </w:r>
            <w:r w:rsidR="696040A5" w:rsidRPr="7EE895C9">
              <w:rPr>
                <w:rFonts w:ascii="Aptos" w:hAnsi="Aptos" w:cs="Arial"/>
                <w:sz w:val="20"/>
                <w:szCs w:val="20"/>
              </w:rPr>
              <w:t>, VIRIDIC</w:t>
            </w:r>
            <w:r w:rsidR="385E6DAA" w:rsidRPr="7EE895C9">
              <w:rPr>
                <w:rFonts w:ascii="Aptos" w:hAnsi="Aptos" w:cs="Arial"/>
                <w:sz w:val="20"/>
                <w:szCs w:val="20"/>
              </w:rPr>
              <w:t xml:space="preserve"> [2]</w:t>
            </w:r>
            <w:r w:rsidR="696040A5" w:rsidRPr="7EE895C9">
              <w:rPr>
                <w:rFonts w:ascii="Aptos" w:hAnsi="Aptos" w:cs="Arial"/>
                <w:sz w:val="20"/>
                <w:szCs w:val="20"/>
              </w:rPr>
              <w:t xml:space="preserve"> (figure 3)</w:t>
            </w:r>
            <w:r w:rsidR="577DCD65" w:rsidRPr="7EE895C9">
              <w:rPr>
                <w:rFonts w:ascii="Aptos" w:hAnsi="Aptos" w:cs="Arial"/>
                <w:sz w:val="20"/>
                <w:szCs w:val="20"/>
              </w:rPr>
              <w:t xml:space="preserve"> and vConTACT2</w:t>
            </w:r>
            <w:r w:rsidR="29549E94" w:rsidRPr="7EE895C9">
              <w:rPr>
                <w:rFonts w:ascii="Aptos" w:hAnsi="Aptos" w:cs="Arial"/>
                <w:sz w:val="20"/>
                <w:szCs w:val="20"/>
              </w:rPr>
              <w:t xml:space="preserve"> [3]</w:t>
            </w:r>
            <w:r w:rsidR="577DCD65" w:rsidRPr="7EE895C9">
              <w:rPr>
                <w:rFonts w:ascii="Aptos" w:hAnsi="Aptos" w:cs="Arial"/>
                <w:sz w:val="20"/>
                <w:szCs w:val="20"/>
              </w:rPr>
              <w:t xml:space="preserve"> (Supplementary file) analysis indicate these species belong to the existing genus </w:t>
            </w:r>
            <w:r w:rsidR="577DCD65" w:rsidRPr="7EE895C9">
              <w:rPr>
                <w:rFonts w:ascii="Aptos" w:hAnsi="Aptos" w:cs="Arial"/>
                <w:i/>
                <w:iCs/>
                <w:sz w:val="20"/>
                <w:szCs w:val="20"/>
              </w:rPr>
              <w:t>Shangdongvirus</w:t>
            </w:r>
            <w:r w:rsidR="577DCD65" w:rsidRPr="7EE895C9">
              <w:rPr>
                <w:rFonts w:ascii="Aptos" w:hAnsi="Aptos" w:cs="Arial"/>
                <w:sz w:val="20"/>
                <w:szCs w:val="20"/>
              </w:rPr>
              <w:t>. On average, the genomes of members of this genus are roughly 41 to 42 kb and encode between 53 and 57 proteins (Table 1).</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7EE895C9">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7EE895C9">
        <w:tc>
          <w:tcPr>
            <w:tcW w:w="8926" w:type="dxa"/>
          </w:tcPr>
          <w:p w14:paraId="11D22677" w14:textId="7DD470C8" w:rsidR="00953FFE" w:rsidRPr="002925E3" w:rsidRDefault="002925E3" w:rsidP="0EA2C24F">
            <w:pPr>
              <w:pStyle w:val="ListParagraph"/>
              <w:numPr>
                <w:ilvl w:val="0"/>
                <w:numId w:val="5"/>
              </w:numPr>
              <w:rPr>
                <w:rFonts w:ascii="Aptos" w:hAnsi="Aptos" w:cs="Arial"/>
                <w:sz w:val="20"/>
                <w:szCs w:val="20"/>
              </w:rPr>
            </w:pPr>
            <w:r w:rsidRPr="7EE895C9">
              <w:rPr>
                <w:rFonts w:ascii="Aptos" w:hAnsi="Aptos" w:cs="Arial"/>
                <w:sz w:val="20"/>
                <w:szCs w:val="20"/>
              </w:rPr>
              <w:t xml:space="preserve">Turner D, Kropinski AM, Adriaenssens EM (2021) A Roadmap for Genome-Based Phage Taxonomy. Viruses 13(3):506. </w:t>
            </w:r>
            <w:hyperlink r:id="rId14">
              <w:r w:rsidRPr="7EE895C9">
                <w:rPr>
                  <w:rStyle w:val="Hyperlink"/>
                  <w:rFonts w:ascii="Aptos" w:hAnsi="Aptos" w:cs="Arial"/>
                  <w:sz w:val="20"/>
                  <w:szCs w:val="20"/>
                </w:rPr>
                <w:t>https://doi.org/10.3390/v13030506</w:t>
              </w:r>
            </w:hyperlink>
          </w:p>
          <w:p w14:paraId="223979B6" w14:textId="6384818A" w:rsidR="00953FFE" w:rsidRPr="00BE4F5A" w:rsidRDefault="65014769" w:rsidP="7EE895C9">
            <w:pPr>
              <w:pStyle w:val="ListParagraph"/>
              <w:numPr>
                <w:ilvl w:val="0"/>
                <w:numId w:val="5"/>
              </w:numPr>
              <w:rPr>
                <w:rFonts w:ascii="Aptos" w:eastAsia="Aptos" w:hAnsi="Aptos" w:cs="Aptos"/>
                <w:color w:val="000000" w:themeColor="text1"/>
                <w:sz w:val="20"/>
                <w:szCs w:val="20"/>
              </w:rPr>
            </w:pPr>
            <w:r w:rsidRPr="7EE895C9">
              <w:rPr>
                <w:rFonts w:ascii="Aptos" w:eastAsia="Aptos" w:hAnsi="Aptos" w:cs="Aptos"/>
                <w:color w:val="000000" w:themeColor="text1"/>
                <w:sz w:val="20"/>
                <w:szCs w:val="20"/>
              </w:rPr>
              <w:t xml:space="preserve">Moraru C, Varsani A, Kropinski AM. VIRIDIC-A Novel Tool to Calculate the Intergenomic Similarities of Prokaryote-Infecting Viruses. Viruses. 2020 Nov 6;12(11):1268. doi: 10.3390/v12111268. PMID: 33172115; PMCID: PMC7694805. </w:t>
            </w:r>
            <w:hyperlink r:id="rId15">
              <w:r w:rsidRPr="7EE895C9">
                <w:rPr>
                  <w:rStyle w:val="Hyperlink"/>
                  <w:rFonts w:ascii="Aptos" w:eastAsia="Aptos" w:hAnsi="Aptos" w:cs="Aptos"/>
                  <w:sz w:val="20"/>
                  <w:szCs w:val="20"/>
                </w:rPr>
                <w:t>http://kronos.icbm.uni-oldenburg.de/viridic/</w:t>
              </w:r>
            </w:hyperlink>
          </w:p>
          <w:p w14:paraId="7D1B1CCD" w14:textId="5D9A1BE3" w:rsidR="00953FFE" w:rsidRPr="00BE4F5A" w:rsidRDefault="0324DFDB" w:rsidP="7EE895C9">
            <w:pPr>
              <w:pStyle w:val="ListParagraph"/>
              <w:numPr>
                <w:ilvl w:val="0"/>
                <w:numId w:val="5"/>
              </w:numPr>
              <w:rPr>
                <w:rFonts w:ascii="Aptos" w:hAnsi="Aptos"/>
                <w:sz w:val="20"/>
                <w:szCs w:val="20"/>
              </w:rPr>
            </w:pPr>
            <w:r w:rsidRPr="7EE895C9">
              <w:rPr>
                <w:rFonts w:ascii="Aptos" w:eastAsia="Aptos" w:hAnsi="Aptos" w:cs="Aptos"/>
                <w:sz w:val="20"/>
                <w:szCs w:val="20"/>
              </w:rPr>
              <w:t>Bin Jang H, Bolduc B, Zablocki O, Kuhn JH, Roux S, Adriaenssens EM, Brister JR, Kropinski AM, Krupovic M, Lavigne R, Turner D, Sullivan MB. Taxonomic assignment of uncultivated prokaryotic virus genomes is enabled by gene-sharing networks. Nat Biotechnol. 2019 Jun;37(6):632-639. doi: 10.1038/s41587-019-0100-8</w:t>
            </w:r>
            <w:r w:rsidR="00953FFE" w:rsidRPr="7EE895C9">
              <w:rPr>
                <w:rFonts w:ascii="Aptos" w:hAnsi="Aptos" w:cs="Arial"/>
                <w:sz w:val="20"/>
                <w:szCs w:val="20"/>
              </w:rPr>
              <w:t xml:space="preserve">  </w:t>
            </w:r>
            <w:r w:rsidR="00953FFE" w:rsidRPr="7EE895C9">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658D196D"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22E77FE9" w:rsidR="00FC2269" w:rsidRPr="002925E3" w:rsidRDefault="00FC2269" w:rsidP="005F790F">
            <w:pPr>
              <w:rPr>
                <w:rFonts w:ascii="Aptos" w:hAnsi="Aptos" w:cs="Arial"/>
                <w:sz w:val="20"/>
                <w:szCs w:val="20"/>
              </w:rPr>
            </w:pPr>
          </w:p>
        </w:tc>
        <w:tc>
          <w:tcPr>
            <w:tcW w:w="6663" w:type="dxa"/>
          </w:tcPr>
          <w:p w14:paraId="22F4B256" w14:textId="0D5F7A67" w:rsidR="00FC2269" w:rsidRPr="002925E3" w:rsidRDefault="00FC2269" w:rsidP="005F790F">
            <w:pPr>
              <w:rPr>
                <w:rFonts w:ascii="Aptos" w:hAnsi="Aptos" w:cs="Arial"/>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7D070EE5"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454376D" w14:textId="0BA9D5F4" w:rsidR="002925E3" w:rsidRDefault="00FC2269" w:rsidP="00FC2269">
      <w:pPr>
        <w:rPr>
          <w:color w:val="000000" w:themeColor="text1"/>
          <w:sz w:val="20"/>
          <w:szCs w:val="20"/>
        </w:rPr>
      </w:pPr>
      <w:r w:rsidRPr="006C0F51">
        <w:rPr>
          <w:rFonts w:ascii="Aptos" w:hAnsi="Aptos" w:cs="Arial"/>
          <w:color w:val="808080" w:themeColor="background1" w:themeShade="80"/>
          <w:sz w:val="20"/>
        </w:rPr>
        <w:t>&lt;Start here&gt;</w:t>
      </w:r>
    </w:p>
    <w:p w14:paraId="6AB4DF3F" w14:textId="77777777" w:rsidR="002925E3" w:rsidRDefault="002925E3" w:rsidP="00FC2269">
      <w:pPr>
        <w:rPr>
          <w:color w:val="000000" w:themeColor="text1"/>
          <w:sz w:val="20"/>
          <w:szCs w:val="20"/>
        </w:rPr>
      </w:pPr>
    </w:p>
    <w:p w14:paraId="12E7A74A" w14:textId="77777777" w:rsidR="002925E3" w:rsidRDefault="002925E3" w:rsidP="00FC2269">
      <w:pPr>
        <w:rPr>
          <w:color w:val="000000" w:themeColor="text1"/>
          <w:sz w:val="20"/>
          <w:szCs w:val="20"/>
        </w:rPr>
      </w:pPr>
      <w:r>
        <w:rPr>
          <w:b/>
          <w:bCs/>
          <w:noProof/>
          <w:color w:val="000000" w:themeColor="text1"/>
          <w:sz w:val="20"/>
          <w:szCs w:val="20"/>
        </w:rPr>
        <w:lastRenderedPageBreak/>
        <w:drawing>
          <wp:inline distT="0" distB="0" distL="0" distR="0" wp14:anchorId="6BFB432A" wp14:editId="214C9B1F">
            <wp:extent cx="4578350" cy="3077638"/>
            <wp:effectExtent l="0" t="0" r="0" b="889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3953"/>
                    <a:stretch/>
                  </pic:blipFill>
                  <pic:spPr bwMode="auto">
                    <a:xfrm>
                      <a:off x="0" y="0"/>
                      <a:ext cx="4592505" cy="3087153"/>
                    </a:xfrm>
                    <a:prstGeom prst="rect">
                      <a:avLst/>
                    </a:prstGeom>
                    <a:noFill/>
                    <a:ln>
                      <a:noFill/>
                    </a:ln>
                    <a:extLst>
                      <a:ext uri="{53640926-AAD7-44D8-BBD7-CCE9431645EC}">
                        <a14:shadowObscured xmlns:a14="http://schemas.microsoft.com/office/drawing/2010/main"/>
                      </a:ext>
                    </a:extLst>
                  </pic:spPr>
                </pic:pic>
              </a:graphicData>
            </a:graphic>
          </wp:inline>
        </w:drawing>
      </w:r>
    </w:p>
    <w:p w14:paraId="5556E8C1" w14:textId="30E4B80F" w:rsidR="00A174CC" w:rsidRDefault="002925E3" w:rsidP="5CA216C9">
      <w:pPr>
        <w:jc w:val="both"/>
        <w:rPr>
          <w:color w:val="000000" w:themeColor="text1"/>
          <w:sz w:val="20"/>
          <w:szCs w:val="20"/>
        </w:rPr>
      </w:pPr>
      <w:r w:rsidRPr="5CA216C9">
        <w:rPr>
          <w:b/>
          <w:bCs/>
          <w:color w:val="000000" w:themeColor="text1"/>
          <w:sz w:val="20"/>
          <w:szCs w:val="20"/>
        </w:rPr>
        <w:t>Figure 1:</w:t>
      </w:r>
      <w:r w:rsidRPr="5CA216C9">
        <w:rPr>
          <w:color w:val="000000" w:themeColor="text1"/>
          <w:sz w:val="20"/>
          <w:szCs w:val="20"/>
        </w:rPr>
        <w:t xml:space="preserve"> Phylogenetic trees based on whole genome sequences of phage Baskent_P4_1. The tree was inferred using the formula D0 with a bootstrap support value from 100 replications. Complete genome sequences were used to construct the phylogenetic tree using the VICTOR tool. Genome BLAST distance phylogeny (GBDP), configured for prokaryotic viruses, was employed.</w:t>
      </w:r>
    </w:p>
    <w:p w14:paraId="5175D3D7" w14:textId="059FDE10" w:rsidR="00D335E6" w:rsidRDefault="00D335E6" w:rsidP="00FC2269">
      <w:pPr>
        <w:rPr>
          <w:color w:val="000000" w:themeColor="text1"/>
          <w:sz w:val="20"/>
          <w:szCs w:val="20"/>
        </w:rPr>
      </w:pPr>
    </w:p>
    <w:p w14:paraId="6116B865" w14:textId="2CACA55C" w:rsidR="003A5916" w:rsidRDefault="003A5916" w:rsidP="00FC2269">
      <w:pPr>
        <w:rPr>
          <w:color w:val="000000" w:themeColor="text1"/>
          <w:sz w:val="20"/>
          <w:szCs w:val="20"/>
        </w:rPr>
      </w:pPr>
      <w:ins w:id="0" w:author="Baskent" w:date="2025-05-29T10:08:00Z">
        <w:r>
          <w:rPr>
            <w:noProof/>
          </w:rPr>
          <w:drawing>
            <wp:inline distT="0" distB="0" distL="0" distR="0" wp14:anchorId="6D8B1BA1" wp14:editId="2C596D6F">
              <wp:extent cx="5888736" cy="2077583"/>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pic:cNvPicPr/>
                    </pic:nvPicPr>
                    <pic:blipFill>
                      <a:blip r:embed="rId17">
                        <a:extLst>
                          <a:ext uri="{28A0092B-C50C-407E-A947-70E740481C1C}">
                            <a14:useLocalDpi xmlns:a14="http://schemas.microsoft.com/office/drawing/2010/main" val="0"/>
                          </a:ext>
                        </a:extLst>
                      </a:blip>
                      <a:srcRect l="2472"/>
                      <a:stretch>
                        <a:fillRect/>
                      </a:stretch>
                    </pic:blipFill>
                    <pic:spPr>
                      <a:xfrm>
                        <a:off x="0" y="0"/>
                        <a:ext cx="5888736" cy="2077583"/>
                      </a:xfrm>
                      <a:prstGeom prst="rect">
                        <a:avLst/>
                      </a:prstGeom>
                    </pic:spPr>
                  </pic:pic>
                </a:graphicData>
              </a:graphic>
            </wp:inline>
          </w:drawing>
        </w:r>
      </w:ins>
    </w:p>
    <w:p w14:paraId="4B6ED5C7" w14:textId="45743AEC" w:rsidR="002925E3" w:rsidRDefault="00D335E6" w:rsidP="5CA216C9">
      <w:pPr>
        <w:jc w:val="both"/>
        <w:rPr>
          <w:color w:val="000000" w:themeColor="text1"/>
          <w:sz w:val="20"/>
          <w:szCs w:val="20"/>
        </w:rPr>
      </w:pPr>
      <w:r w:rsidRPr="5CA216C9">
        <w:rPr>
          <w:color w:val="000000" w:themeColor="text1"/>
          <w:sz w:val="20"/>
          <w:szCs w:val="20"/>
        </w:rPr>
        <w:t xml:space="preserve">Figure 2: Maximum Likelihood phylogenetic tree based on major capsid protein sequences. The tree was constructed using the Maximum Likelihood (ML) method and bootstrap analysis was performed with 1000 replicates to assess branch support, and bootstrap values (≥50%) are shown next to the branches. The tree is drawn to scale, with branch lengths measured in the number of substitutions per site. The tree was rooted using </w:t>
      </w:r>
      <w:r w:rsidRPr="5CA216C9">
        <w:rPr>
          <w:i/>
          <w:iCs/>
          <w:color w:val="000000" w:themeColor="text1"/>
          <w:sz w:val="20"/>
          <w:szCs w:val="20"/>
        </w:rPr>
        <w:t>Acinetobacter</w:t>
      </w:r>
      <w:r w:rsidRPr="5CA216C9">
        <w:rPr>
          <w:color w:val="000000" w:themeColor="text1"/>
          <w:sz w:val="20"/>
          <w:szCs w:val="20"/>
        </w:rPr>
        <w:t xml:space="preserve"> phage pB23 as an outgroup. </w:t>
      </w:r>
    </w:p>
    <w:p w14:paraId="760C063C" w14:textId="3973234A" w:rsidR="002925E3" w:rsidRDefault="002925E3" w:rsidP="00FC2269">
      <w:pPr>
        <w:rPr>
          <w:color w:val="000000" w:themeColor="text1"/>
          <w:sz w:val="20"/>
          <w:szCs w:val="20"/>
        </w:rPr>
      </w:pPr>
      <w:r>
        <w:rPr>
          <w:noProof/>
          <w:color w:val="000000" w:themeColor="text1"/>
          <w:sz w:val="20"/>
          <w:szCs w:val="20"/>
        </w:rPr>
        <w:lastRenderedPageBreak/>
        <w:drawing>
          <wp:inline distT="0" distB="0" distL="0" distR="0" wp14:anchorId="111DAA7F" wp14:editId="7A6C4E1A">
            <wp:extent cx="3608173" cy="425905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iridic.pdf"/>
                    <pic:cNvPicPr/>
                  </pic:nvPicPr>
                  <pic:blipFill rotWithShape="1">
                    <a:blip r:embed="rId18" cstate="print">
                      <a:extLst>
                        <a:ext uri="{28A0092B-C50C-407E-A947-70E740481C1C}">
                          <a14:useLocalDpi xmlns:a14="http://schemas.microsoft.com/office/drawing/2010/main" val="0"/>
                        </a:ext>
                      </a:extLst>
                    </a:blip>
                    <a:srcRect l="25937" t="24379" r="8471" b="7070"/>
                    <a:stretch/>
                  </pic:blipFill>
                  <pic:spPr bwMode="auto">
                    <a:xfrm>
                      <a:off x="0" y="0"/>
                      <a:ext cx="3610270" cy="4261534"/>
                    </a:xfrm>
                    <a:prstGeom prst="rect">
                      <a:avLst/>
                    </a:prstGeom>
                    <a:ln>
                      <a:noFill/>
                    </a:ln>
                    <a:extLst>
                      <a:ext uri="{53640926-AAD7-44D8-BBD7-CCE9431645EC}">
                        <a14:shadowObscured xmlns:a14="http://schemas.microsoft.com/office/drawing/2010/main"/>
                      </a:ext>
                    </a:extLst>
                  </pic:spPr>
                </pic:pic>
              </a:graphicData>
            </a:graphic>
          </wp:inline>
        </w:drawing>
      </w:r>
    </w:p>
    <w:p w14:paraId="37EEC254" w14:textId="50E254FA" w:rsidR="002925E3" w:rsidRDefault="002925E3" w:rsidP="5CA216C9">
      <w:pPr>
        <w:tabs>
          <w:tab w:val="left" w:pos="3119"/>
        </w:tabs>
        <w:jc w:val="both"/>
        <w:rPr>
          <w:color w:val="000000" w:themeColor="text1"/>
          <w:sz w:val="20"/>
          <w:szCs w:val="20"/>
        </w:rPr>
      </w:pPr>
      <w:r w:rsidRPr="5CA216C9">
        <w:rPr>
          <w:b/>
          <w:bCs/>
          <w:color w:val="000000" w:themeColor="text1"/>
          <w:sz w:val="20"/>
          <w:szCs w:val="20"/>
        </w:rPr>
        <w:t xml:space="preserve">Figure </w:t>
      </w:r>
      <w:r w:rsidR="00D335E6" w:rsidRPr="5CA216C9">
        <w:rPr>
          <w:b/>
          <w:bCs/>
          <w:color w:val="000000" w:themeColor="text1"/>
          <w:sz w:val="20"/>
          <w:szCs w:val="20"/>
        </w:rPr>
        <w:t>3</w:t>
      </w:r>
      <w:r w:rsidRPr="5CA216C9">
        <w:rPr>
          <w:b/>
          <w:bCs/>
          <w:color w:val="000000" w:themeColor="text1"/>
          <w:sz w:val="20"/>
          <w:szCs w:val="20"/>
        </w:rPr>
        <w:t>:</w:t>
      </w:r>
      <w:r w:rsidRPr="5CA216C9">
        <w:rPr>
          <w:color w:val="000000" w:themeColor="text1"/>
          <w:sz w:val="20"/>
          <w:szCs w:val="20"/>
        </w:rPr>
        <w:t xml:space="preserve"> The VIRIDIC pairwise intergenomic distances/similarities between phage Baskent_P4_1 and the most similar sequences according to BLASTn analysis. Aligned genome fraction, genome length ratio and intergenomic similarity ratios were given with color density. Gray bars represent genome length. </w:t>
      </w:r>
    </w:p>
    <w:p w14:paraId="5DA1D9F2" w14:textId="77777777" w:rsidR="002925E3" w:rsidRDefault="002925E3" w:rsidP="002925E3">
      <w:pPr>
        <w:tabs>
          <w:tab w:val="left" w:pos="3119"/>
        </w:tabs>
        <w:jc w:val="both"/>
        <w:rPr>
          <w:bCs/>
          <w:color w:val="000000" w:themeColor="text1"/>
          <w:sz w:val="20"/>
          <w:szCs w:val="20"/>
        </w:rPr>
      </w:pPr>
    </w:p>
    <w:p w14:paraId="2EA32745" w14:textId="58FBF185" w:rsidR="002925E3" w:rsidRPr="006219A6" w:rsidRDefault="002925E3" w:rsidP="7EE895C9">
      <w:pPr>
        <w:rPr>
          <w:color w:val="000000" w:themeColor="text1"/>
          <w:sz w:val="20"/>
          <w:szCs w:val="20"/>
        </w:rPr>
      </w:pPr>
      <w:r w:rsidRPr="7EE895C9">
        <w:rPr>
          <w:b/>
          <w:bCs/>
          <w:color w:val="000000" w:themeColor="text1"/>
          <w:sz w:val="20"/>
          <w:szCs w:val="20"/>
        </w:rPr>
        <w:t xml:space="preserve">Table 1: </w:t>
      </w:r>
      <w:r w:rsidR="006219A6" w:rsidRPr="7EE895C9">
        <w:rPr>
          <w:color w:val="000000" w:themeColor="text1"/>
          <w:sz w:val="20"/>
          <w:szCs w:val="20"/>
        </w:rPr>
        <w:t>Properties of the four phages representing the species belonging to the genus</w:t>
      </w:r>
      <w:r w:rsidR="08A021A0" w:rsidRPr="7EE895C9">
        <w:rPr>
          <w:color w:val="000000" w:themeColor="text1"/>
          <w:sz w:val="20"/>
          <w:szCs w:val="20"/>
        </w:rPr>
        <w:t xml:space="preserve"> Shangdongvirus.</w:t>
      </w:r>
      <w:r w:rsidR="006219A6" w:rsidRPr="7EE895C9">
        <w:rPr>
          <w:color w:val="000000" w:themeColor="text1"/>
          <w:sz w:val="20"/>
          <w:szCs w:val="20"/>
        </w:rPr>
        <w:t xml:space="preserve"> </w:t>
      </w:r>
      <w:r w:rsidR="00B57DDE" w:rsidRPr="7EE895C9">
        <w:rPr>
          <w:color w:val="000000" w:themeColor="text1"/>
          <w:sz w:val="20"/>
          <w:szCs w:val="20"/>
        </w:rPr>
        <w:t xml:space="preserve">Percentage identity and query coverage are </w:t>
      </w:r>
      <w:r w:rsidR="00591365" w:rsidRPr="7EE895C9">
        <w:rPr>
          <w:color w:val="000000" w:themeColor="text1"/>
          <w:sz w:val="20"/>
          <w:szCs w:val="20"/>
        </w:rPr>
        <w:t>relative to Pseudomonas phage Baskent_P4_1</w:t>
      </w:r>
    </w:p>
    <w:p w14:paraId="2CF2B433" w14:textId="6ABEE1F1" w:rsidR="002925E3" w:rsidRDefault="002925E3" w:rsidP="00FC2269">
      <w:pPr>
        <w:rPr>
          <w:color w:val="000000" w:themeColor="text1"/>
          <w:sz w:val="20"/>
          <w:szCs w:val="20"/>
        </w:rPr>
      </w:pPr>
    </w:p>
    <w:tbl>
      <w:tblPr>
        <w:tblStyle w:val="TableGrid"/>
        <w:tblpPr w:leftFromText="141" w:rightFromText="141" w:vertAnchor="page" w:horzAnchor="margin" w:tblpY="9631"/>
        <w:tblW w:w="9138" w:type="dxa"/>
        <w:tblLook w:val="04A0" w:firstRow="1" w:lastRow="0" w:firstColumn="1" w:lastColumn="0" w:noHBand="0" w:noVBand="1"/>
      </w:tblPr>
      <w:tblGrid>
        <w:gridCol w:w="2843"/>
        <w:gridCol w:w="1671"/>
        <w:gridCol w:w="1241"/>
        <w:gridCol w:w="1136"/>
        <w:gridCol w:w="1081"/>
        <w:gridCol w:w="1166"/>
      </w:tblGrid>
      <w:tr w:rsidR="006219A6" w:rsidRPr="00965040" w14:paraId="68DB64AA" w14:textId="77777777" w:rsidTr="5CA216C9">
        <w:tc>
          <w:tcPr>
            <w:tcW w:w="2843" w:type="dxa"/>
          </w:tcPr>
          <w:p w14:paraId="2D39399F" w14:textId="77777777" w:rsidR="006219A6" w:rsidRPr="00965040" w:rsidRDefault="006219A6" w:rsidP="006219A6">
            <w:pPr>
              <w:rPr>
                <w:sz w:val="20"/>
                <w:szCs w:val="20"/>
              </w:rPr>
            </w:pPr>
          </w:p>
        </w:tc>
        <w:tc>
          <w:tcPr>
            <w:tcW w:w="1671" w:type="dxa"/>
          </w:tcPr>
          <w:p w14:paraId="07645771" w14:textId="77777777" w:rsidR="006219A6" w:rsidRPr="00965040" w:rsidRDefault="006219A6" w:rsidP="006219A6">
            <w:pPr>
              <w:rPr>
                <w:sz w:val="20"/>
                <w:szCs w:val="20"/>
              </w:rPr>
            </w:pPr>
            <w:r w:rsidRPr="00965040">
              <w:rPr>
                <w:sz w:val="20"/>
                <w:szCs w:val="20"/>
              </w:rPr>
              <w:t xml:space="preserve">Accession </w:t>
            </w:r>
          </w:p>
        </w:tc>
        <w:tc>
          <w:tcPr>
            <w:tcW w:w="1241" w:type="dxa"/>
          </w:tcPr>
          <w:p w14:paraId="2F7B32E3" w14:textId="77777777" w:rsidR="006219A6" w:rsidRPr="00965040" w:rsidRDefault="006219A6" w:rsidP="006219A6">
            <w:pPr>
              <w:rPr>
                <w:sz w:val="20"/>
                <w:szCs w:val="20"/>
              </w:rPr>
            </w:pPr>
            <w:r w:rsidRPr="00965040">
              <w:rPr>
                <w:sz w:val="20"/>
                <w:szCs w:val="20"/>
              </w:rPr>
              <w:t>Genome Length</w:t>
            </w:r>
          </w:p>
        </w:tc>
        <w:tc>
          <w:tcPr>
            <w:tcW w:w="1136" w:type="dxa"/>
          </w:tcPr>
          <w:p w14:paraId="245C0815" w14:textId="77777777" w:rsidR="006219A6" w:rsidRPr="00965040" w:rsidRDefault="006219A6" w:rsidP="006219A6">
            <w:pPr>
              <w:rPr>
                <w:sz w:val="20"/>
                <w:szCs w:val="20"/>
              </w:rPr>
            </w:pPr>
            <w:r w:rsidRPr="00965040">
              <w:rPr>
                <w:sz w:val="20"/>
                <w:szCs w:val="20"/>
              </w:rPr>
              <w:t>Coding Sequence</w:t>
            </w:r>
          </w:p>
        </w:tc>
        <w:tc>
          <w:tcPr>
            <w:tcW w:w="1081" w:type="dxa"/>
          </w:tcPr>
          <w:p w14:paraId="79AECA64" w14:textId="77777777" w:rsidR="006219A6" w:rsidRPr="00965040" w:rsidRDefault="006219A6" w:rsidP="006219A6">
            <w:pPr>
              <w:rPr>
                <w:sz w:val="20"/>
                <w:szCs w:val="20"/>
              </w:rPr>
            </w:pPr>
            <w:r w:rsidRPr="00965040">
              <w:rPr>
                <w:sz w:val="20"/>
                <w:szCs w:val="20"/>
              </w:rPr>
              <w:t>Percent Identity</w:t>
            </w:r>
          </w:p>
        </w:tc>
        <w:tc>
          <w:tcPr>
            <w:tcW w:w="1166" w:type="dxa"/>
          </w:tcPr>
          <w:p w14:paraId="41976A72" w14:textId="77777777" w:rsidR="006219A6" w:rsidRPr="00965040" w:rsidRDefault="006219A6" w:rsidP="006219A6">
            <w:pPr>
              <w:rPr>
                <w:sz w:val="20"/>
                <w:szCs w:val="20"/>
              </w:rPr>
            </w:pPr>
            <w:r w:rsidRPr="00965040">
              <w:rPr>
                <w:sz w:val="20"/>
                <w:szCs w:val="20"/>
              </w:rPr>
              <w:t>Query Coverage</w:t>
            </w:r>
          </w:p>
        </w:tc>
      </w:tr>
      <w:tr w:rsidR="006219A6" w:rsidRPr="00965040" w14:paraId="493E0845" w14:textId="77777777" w:rsidTr="5CA216C9">
        <w:tc>
          <w:tcPr>
            <w:tcW w:w="2843" w:type="dxa"/>
          </w:tcPr>
          <w:p w14:paraId="43B1B203" w14:textId="77777777" w:rsidR="006219A6" w:rsidRPr="00965040" w:rsidRDefault="006219A6" w:rsidP="006219A6">
            <w:pPr>
              <w:rPr>
                <w:sz w:val="20"/>
                <w:szCs w:val="20"/>
              </w:rPr>
            </w:pPr>
            <w:r w:rsidRPr="00965040">
              <w:rPr>
                <w:i/>
                <w:sz w:val="20"/>
                <w:szCs w:val="20"/>
              </w:rPr>
              <w:t>Pseudomonas</w:t>
            </w:r>
            <w:r w:rsidRPr="00965040">
              <w:rPr>
                <w:sz w:val="20"/>
                <w:szCs w:val="20"/>
              </w:rPr>
              <w:t xml:space="preserve"> phage Baskent_P4_1</w:t>
            </w:r>
          </w:p>
        </w:tc>
        <w:tc>
          <w:tcPr>
            <w:tcW w:w="1671" w:type="dxa"/>
          </w:tcPr>
          <w:p w14:paraId="1306F848" w14:textId="77777777" w:rsidR="006219A6" w:rsidRPr="00965040" w:rsidRDefault="006219A6" w:rsidP="006219A6">
            <w:pPr>
              <w:jc w:val="right"/>
              <w:rPr>
                <w:sz w:val="20"/>
                <w:szCs w:val="20"/>
              </w:rPr>
            </w:pPr>
            <w:r w:rsidRPr="00965040">
              <w:rPr>
                <w:sz w:val="20"/>
                <w:szCs w:val="20"/>
              </w:rPr>
              <w:t>PP992516.1</w:t>
            </w:r>
          </w:p>
        </w:tc>
        <w:tc>
          <w:tcPr>
            <w:tcW w:w="1241" w:type="dxa"/>
          </w:tcPr>
          <w:p w14:paraId="0D6F97CF" w14:textId="77777777" w:rsidR="006219A6" w:rsidRPr="00965040" w:rsidRDefault="006219A6" w:rsidP="006219A6">
            <w:pPr>
              <w:jc w:val="right"/>
              <w:rPr>
                <w:sz w:val="20"/>
                <w:szCs w:val="20"/>
                <w:lang w:val="tr-TR"/>
              </w:rPr>
            </w:pPr>
            <w:r w:rsidRPr="00965040">
              <w:rPr>
                <w:color w:val="212121"/>
                <w:sz w:val="20"/>
                <w:szCs w:val="20"/>
                <w:shd w:val="clear" w:color="auto" w:fill="FFFFFF"/>
              </w:rPr>
              <w:t>41947</w:t>
            </w:r>
          </w:p>
          <w:p w14:paraId="0D1F95C7" w14:textId="77777777" w:rsidR="006219A6" w:rsidRPr="00965040" w:rsidRDefault="006219A6" w:rsidP="006219A6">
            <w:pPr>
              <w:jc w:val="right"/>
              <w:rPr>
                <w:sz w:val="20"/>
                <w:szCs w:val="20"/>
              </w:rPr>
            </w:pPr>
          </w:p>
        </w:tc>
        <w:tc>
          <w:tcPr>
            <w:tcW w:w="1136" w:type="dxa"/>
          </w:tcPr>
          <w:p w14:paraId="0FC1A1E7" w14:textId="77777777" w:rsidR="006219A6" w:rsidRPr="00965040" w:rsidRDefault="006219A6" w:rsidP="006219A6">
            <w:pPr>
              <w:jc w:val="right"/>
              <w:rPr>
                <w:sz w:val="20"/>
                <w:szCs w:val="20"/>
              </w:rPr>
            </w:pPr>
            <w:r w:rsidRPr="00965040">
              <w:rPr>
                <w:sz w:val="20"/>
                <w:szCs w:val="20"/>
              </w:rPr>
              <w:t>53</w:t>
            </w:r>
          </w:p>
        </w:tc>
        <w:tc>
          <w:tcPr>
            <w:tcW w:w="1081" w:type="dxa"/>
          </w:tcPr>
          <w:p w14:paraId="126CCDA6" w14:textId="77777777" w:rsidR="006219A6" w:rsidRPr="00965040" w:rsidRDefault="006219A6" w:rsidP="006219A6">
            <w:pPr>
              <w:jc w:val="right"/>
              <w:rPr>
                <w:sz w:val="20"/>
                <w:szCs w:val="20"/>
              </w:rPr>
            </w:pPr>
            <w:r w:rsidRPr="00965040">
              <w:rPr>
                <w:sz w:val="20"/>
                <w:szCs w:val="20"/>
              </w:rPr>
              <w:t>100%</w:t>
            </w:r>
          </w:p>
        </w:tc>
        <w:tc>
          <w:tcPr>
            <w:tcW w:w="1166" w:type="dxa"/>
          </w:tcPr>
          <w:p w14:paraId="731A0BA7" w14:textId="77777777" w:rsidR="006219A6" w:rsidRPr="00965040" w:rsidRDefault="006219A6" w:rsidP="006219A6">
            <w:pPr>
              <w:jc w:val="right"/>
              <w:rPr>
                <w:sz w:val="20"/>
                <w:szCs w:val="20"/>
              </w:rPr>
            </w:pPr>
            <w:r w:rsidRPr="00965040">
              <w:rPr>
                <w:sz w:val="20"/>
                <w:szCs w:val="20"/>
              </w:rPr>
              <w:t>100%</w:t>
            </w:r>
          </w:p>
        </w:tc>
      </w:tr>
      <w:tr w:rsidR="006219A6" w:rsidRPr="00965040" w14:paraId="10A28622" w14:textId="77777777" w:rsidTr="5CA216C9">
        <w:tc>
          <w:tcPr>
            <w:tcW w:w="2843" w:type="dxa"/>
          </w:tcPr>
          <w:p w14:paraId="6BD0099E" w14:textId="77777777" w:rsidR="006219A6" w:rsidRPr="00965040" w:rsidRDefault="006219A6" w:rsidP="006219A6">
            <w:pPr>
              <w:rPr>
                <w:sz w:val="20"/>
                <w:szCs w:val="20"/>
              </w:rPr>
            </w:pPr>
            <w:r w:rsidRPr="00965040">
              <w:rPr>
                <w:i/>
                <w:sz w:val="20"/>
                <w:szCs w:val="20"/>
              </w:rPr>
              <w:t>Pseudomonas</w:t>
            </w:r>
            <w:r w:rsidRPr="00965040">
              <w:rPr>
                <w:sz w:val="20"/>
                <w:szCs w:val="20"/>
              </w:rPr>
              <w:t xml:space="preserve"> phage PSASB_03</w:t>
            </w:r>
          </w:p>
        </w:tc>
        <w:tc>
          <w:tcPr>
            <w:tcW w:w="1671" w:type="dxa"/>
          </w:tcPr>
          <w:p w14:paraId="270DE856" w14:textId="77777777" w:rsidR="006219A6" w:rsidRPr="00965040" w:rsidRDefault="006219A6" w:rsidP="006219A6">
            <w:pPr>
              <w:jc w:val="right"/>
              <w:rPr>
                <w:sz w:val="20"/>
                <w:szCs w:val="20"/>
              </w:rPr>
            </w:pPr>
            <w:r w:rsidRPr="00965040">
              <w:rPr>
                <w:sz w:val="20"/>
                <w:szCs w:val="20"/>
              </w:rPr>
              <w:t>PQ621116.1</w:t>
            </w:r>
          </w:p>
        </w:tc>
        <w:tc>
          <w:tcPr>
            <w:tcW w:w="1241" w:type="dxa"/>
          </w:tcPr>
          <w:p w14:paraId="5B97017C" w14:textId="77777777" w:rsidR="006219A6" w:rsidRPr="00965040" w:rsidRDefault="006219A6" w:rsidP="006219A6">
            <w:pPr>
              <w:jc w:val="right"/>
              <w:rPr>
                <w:sz w:val="20"/>
                <w:szCs w:val="20"/>
              </w:rPr>
            </w:pPr>
            <w:r w:rsidRPr="00965040">
              <w:rPr>
                <w:sz w:val="20"/>
                <w:szCs w:val="20"/>
              </w:rPr>
              <w:t>42348</w:t>
            </w:r>
          </w:p>
        </w:tc>
        <w:tc>
          <w:tcPr>
            <w:tcW w:w="1136" w:type="dxa"/>
          </w:tcPr>
          <w:p w14:paraId="4B20CE82" w14:textId="77777777" w:rsidR="006219A6" w:rsidRPr="00965040" w:rsidRDefault="006219A6" w:rsidP="006219A6">
            <w:pPr>
              <w:jc w:val="right"/>
              <w:rPr>
                <w:sz w:val="20"/>
                <w:szCs w:val="20"/>
              </w:rPr>
            </w:pPr>
            <w:r w:rsidRPr="00965040">
              <w:rPr>
                <w:sz w:val="20"/>
                <w:szCs w:val="20"/>
              </w:rPr>
              <w:t>57</w:t>
            </w:r>
          </w:p>
        </w:tc>
        <w:tc>
          <w:tcPr>
            <w:tcW w:w="1081" w:type="dxa"/>
          </w:tcPr>
          <w:p w14:paraId="449F309C" w14:textId="77777777" w:rsidR="006219A6" w:rsidRPr="00965040" w:rsidRDefault="006219A6" w:rsidP="006219A6">
            <w:pPr>
              <w:jc w:val="right"/>
              <w:rPr>
                <w:sz w:val="20"/>
                <w:szCs w:val="20"/>
              </w:rPr>
            </w:pPr>
            <w:r w:rsidRPr="00965040">
              <w:rPr>
                <w:sz w:val="20"/>
                <w:szCs w:val="20"/>
              </w:rPr>
              <w:t>96.90%</w:t>
            </w:r>
          </w:p>
        </w:tc>
        <w:tc>
          <w:tcPr>
            <w:tcW w:w="1166" w:type="dxa"/>
          </w:tcPr>
          <w:p w14:paraId="2A18B347" w14:textId="77777777" w:rsidR="006219A6" w:rsidRPr="00965040" w:rsidRDefault="006219A6" w:rsidP="006219A6">
            <w:pPr>
              <w:jc w:val="right"/>
              <w:rPr>
                <w:sz w:val="20"/>
                <w:szCs w:val="20"/>
              </w:rPr>
            </w:pPr>
            <w:r w:rsidRPr="00965040">
              <w:rPr>
                <w:sz w:val="20"/>
                <w:szCs w:val="20"/>
              </w:rPr>
              <w:t>98%</w:t>
            </w:r>
          </w:p>
        </w:tc>
      </w:tr>
      <w:tr w:rsidR="006219A6" w:rsidRPr="00965040" w14:paraId="7E6C8F27" w14:textId="77777777" w:rsidTr="5CA216C9">
        <w:tc>
          <w:tcPr>
            <w:tcW w:w="2843" w:type="dxa"/>
          </w:tcPr>
          <w:p w14:paraId="460089F0" w14:textId="77777777" w:rsidR="006219A6" w:rsidRPr="00965040" w:rsidRDefault="006219A6" w:rsidP="006219A6">
            <w:pPr>
              <w:rPr>
                <w:sz w:val="20"/>
                <w:szCs w:val="20"/>
              </w:rPr>
            </w:pPr>
            <w:r w:rsidRPr="00965040">
              <w:rPr>
                <w:i/>
                <w:sz w:val="20"/>
                <w:szCs w:val="20"/>
              </w:rPr>
              <w:t>Stenotrophomonas</w:t>
            </w:r>
            <w:r w:rsidRPr="00965040">
              <w:rPr>
                <w:sz w:val="20"/>
                <w:szCs w:val="20"/>
              </w:rPr>
              <w:t xml:space="preserve"> phage vB_SM_ytsc_ply2008005c</w:t>
            </w:r>
          </w:p>
        </w:tc>
        <w:tc>
          <w:tcPr>
            <w:tcW w:w="1671" w:type="dxa"/>
          </w:tcPr>
          <w:p w14:paraId="1DB88FE3" w14:textId="7E6CFD3D" w:rsidR="006219A6" w:rsidRPr="00965040" w:rsidRDefault="003A5916" w:rsidP="006219A6">
            <w:pPr>
              <w:jc w:val="right"/>
              <w:rPr>
                <w:sz w:val="20"/>
                <w:szCs w:val="20"/>
              </w:rPr>
            </w:pPr>
            <w:r w:rsidRPr="5CA216C9">
              <w:rPr>
                <w:sz w:val="20"/>
                <w:szCs w:val="20"/>
              </w:rPr>
              <w:t>OK562670.1</w:t>
            </w:r>
          </w:p>
        </w:tc>
        <w:tc>
          <w:tcPr>
            <w:tcW w:w="1241" w:type="dxa"/>
          </w:tcPr>
          <w:p w14:paraId="4C74A6D2" w14:textId="77777777" w:rsidR="006219A6" w:rsidRPr="00965040" w:rsidRDefault="006219A6" w:rsidP="006219A6">
            <w:pPr>
              <w:jc w:val="right"/>
              <w:rPr>
                <w:sz w:val="20"/>
                <w:szCs w:val="20"/>
              </w:rPr>
            </w:pPr>
            <w:r w:rsidRPr="00965040">
              <w:rPr>
                <w:sz w:val="20"/>
                <w:szCs w:val="20"/>
              </w:rPr>
              <w:t>42318</w:t>
            </w:r>
          </w:p>
        </w:tc>
        <w:tc>
          <w:tcPr>
            <w:tcW w:w="1136" w:type="dxa"/>
          </w:tcPr>
          <w:p w14:paraId="32309856" w14:textId="77777777" w:rsidR="006219A6" w:rsidRPr="00965040" w:rsidRDefault="006219A6" w:rsidP="006219A6">
            <w:pPr>
              <w:jc w:val="right"/>
              <w:rPr>
                <w:sz w:val="20"/>
                <w:szCs w:val="20"/>
              </w:rPr>
            </w:pPr>
            <w:r w:rsidRPr="00965040">
              <w:rPr>
                <w:sz w:val="20"/>
                <w:szCs w:val="20"/>
              </w:rPr>
              <w:t>54</w:t>
            </w:r>
          </w:p>
        </w:tc>
        <w:tc>
          <w:tcPr>
            <w:tcW w:w="1081" w:type="dxa"/>
          </w:tcPr>
          <w:p w14:paraId="0D50F11D" w14:textId="77777777" w:rsidR="006219A6" w:rsidRPr="00965040" w:rsidRDefault="006219A6" w:rsidP="006219A6">
            <w:pPr>
              <w:jc w:val="right"/>
              <w:rPr>
                <w:sz w:val="20"/>
                <w:szCs w:val="20"/>
              </w:rPr>
            </w:pPr>
            <w:r w:rsidRPr="00965040">
              <w:rPr>
                <w:sz w:val="20"/>
                <w:szCs w:val="20"/>
              </w:rPr>
              <w:t>96.25%</w:t>
            </w:r>
          </w:p>
        </w:tc>
        <w:tc>
          <w:tcPr>
            <w:tcW w:w="1166" w:type="dxa"/>
          </w:tcPr>
          <w:p w14:paraId="753E9F27" w14:textId="77777777" w:rsidR="006219A6" w:rsidRPr="00965040" w:rsidRDefault="006219A6" w:rsidP="006219A6">
            <w:pPr>
              <w:jc w:val="right"/>
              <w:rPr>
                <w:sz w:val="20"/>
                <w:szCs w:val="20"/>
              </w:rPr>
            </w:pPr>
            <w:r w:rsidRPr="00965040">
              <w:rPr>
                <w:sz w:val="20"/>
                <w:szCs w:val="20"/>
              </w:rPr>
              <w:t>94%</w:t>
            </w:r>
          </w:p>
        </w:tc>
      </w:tr>
      <w:tr w:rsidR="006219A6" w:rsidRPr="00965040" w14:paraId="20B665A4" w14:textId="77777777" w:rsidTr="5CA216C9">
        <w:tc>
          <w:tcPr>
            <w:tcW w:w="2843" w:type="dxa"/>
          </w:tcPr>
          <w:p w14:paraId="25BCD244" w14:textId="77777777" w:rsidR="006219A6" w:rsidRPr="00965040" w:rsidRDefault="006219A6" w:rsidP="006219A6">
            <w:pPr>
              <w:rPr>
                <w:sz w:val="20"/>
                <w:szCs w:val="20"/>
              </w:rPr>
            </w:pPr>
            <w:r w:rsidRPr="00965040">
              <w:rPr>
                <w:i/>
                <w:sz w:val="20"/>
                <w:szCs w:val="20"/>
              </w:rPr>
              <w:t>Stenotrophomonas</w:t>
            </w:r>
            <w:r w:rsidRPr="00965040">
              <w:rPr>
                <w:sz w:val="20"/>
                <w:szCs w:val="20"/>
              </w:rPr>
              <w:t xml:space="preserve"> phage vB_SmaS_Bhz54</w:t>
            </w:r>
          </w:p>
        </w:tc>
        <w:tc>
          <w:tcPr>
            <w:tcW w:w="1671" w:type="dxa"/>
          </w:tcPr>
          <w:p w14:paraId="57DB415C" w14:textId="77777777" w:rsidR="006219A6" w:rsidRPr="00965040" w:rsidRDefault="006219A6" w:rsidP="006219A6">
            <w:pPr>
              <w:jc w:val="right"/>
              <w:rPr>
                <w:sz w:val="20"/>
                <w:szCs w:val="20"/>
              </w:rPr>
            </w:pPr>
            <w:r w:rsidRPr="00965040">
              <w:rPr>
                <w:sz w:val="20"/>
                <w:szCs w:val="20"/>
              </w:rPr>
              <w:t>OR797041.1</w:t>
            </w:r>
          </w:p>
        </w:tc>
        <w:tc>
          <w:tcPr>
            <w:tcW w:w="1241" w:type="dxa"/>
          </w:tcPr>
          <w:p w14:paraId="11674B47" w14:textId="77777777" w:rsidR="006219A6" w:rsidRPr="00965040" w:rsidRDefault="006219A6" w:rsidP="006219A6">
            <w:pPr>
              <w:jc w:val="right"/>
              <w:rPr>
                <w:sz w:val="20"/>
                <w:szCs w:val="20"/>
              </w:rPr>
            </w:pPr>
            <w:r w:rsidRPr="00965040">
              <w:rPr>
                <w:sz w:val="20"/>
                <w:szCs w:val="20"/>
              </w:rPr>
              <w:t>41867</w:t>
            </w:r>
          </w:p>
        </w:tc>
        <w:tc>
          <w:tcPr>
            <w:tcW w:w="1136" w:type="dxa"/>
          </w:tcPr>
          <w:p w14:paraId="42BFA900" w14:textId="77777777" w:rsidR="006219A6" w:rsidRPr="00965040" w:rsidRDefault="006219A6" w:rsidP="006219A6">
            <w:pPr>
              <w:jc w:val="right"/>
              <w:rPr>
                <w:sz w:val="20"/>
                <w:szCs w:val="20"/>
              </w:rPr>
            </w:pPr>
            <w:r w:rsidRPr="00965040">
              <w:rPr>
                <w:sz w:val="20"/>
                <w:szCs w:val="20"/>
              </w:rPr>
              <w:t>54</w:t>
            </w:r>
          </w:p>
        </w:tc>
        <w:tc>
          <w:tcPr>
            <w:tcW w:w="1081" w:type="dxa"/>
          </w:tcPr>
          <w:p w14:paraId="4DC34668" w14:textId="77777777" w:rsidR="006219A6" w:rsidRPr="00965040" w:rsidRDefault="006219A6" w:rsidP="006219A6">
            <w:pPr>
              <w:jc w:val="right"/>
              <w:rPr>
                <w:sz w:val="20"/>
                <w:szCs w:val="20"/>
              </w:rPr>
            </w:pPr>
            <w:r w:rsidRPr="00965040">
              <w:rPr>
                <w:sz w:val="20"/>
                <w:szCs w:val="20"/>
              </w:rPr>
              <w:t>96.66%</w:t>
            </w:r>
          </w:p>
        </w:tc>
        <w:tc>
          <w:tcPr>
            <w:tcW w:w="1166" w:type="dxa"/>
          </w:tcPr>
          <w:p w14:paraId="5770E2B7" w14:textId="77777777" w:rsidR="006219A6" w:rsidRPr="00965040" w:rsidRDefault="006219A6" w:rsidP="006219A6">
            <w:pPr>
              <w:jc w:val="right"/>
              <w:rPr>
                <w:sz w:val="20"/>
                <w:szCs w:val="20"/>
              </w:rPr>
            </w:pPr>
            <w:r w:rsidRPr="00965040">
              <w:rPr>
                <w:sz w:val="20"/>
                <w:szCs w:val="20"/>
              </w:rPr>
              <w:t>89%</w:t>
            </w:r>
          </w:p>
        </w:tc>
      </w:tr>
    </w:tbl>
    <w:p w14:paraId="15D3BFF1" w14:textId="77777777" w:rsidR="006219A6" w:rsidRPr="002925E3" w:rsidRDefault="006219A6" w:rsidP="00FC2269">
      <w:pPr>
        <w:rPr>
          <w:color w:val="000000" w:themeColor="text1"/>
          <w:sz w:val="20"/>
          <w:szCs w:val="20"/>
        </w:rPr>
      </w:pPr>
    </w:p>
    <w:sectPr w:rsidR="006219A6" w:rsidRPr="002925E3" w:rsidSect="00A82FBB">
      <w:headerReference w:type="default" r:id="rId19"/>
      <w:footerReference w:type="default" r:id="rId20"/>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917A7" w14:textId="77777777" w:rsidR="002D1A1B" w:rsidRDefault="002D1A1B">
      <w:r>
        <w:separator/>
      </w:r>
    </w:p>
  </w:endnote>
  <w:endnote w:type="continuationSeparator" w:id="0">
    <w:p w14:paraId="077546F9" w14:textId="77777777" w:rsidR="002D1A1B" w:rsidRDefault="002D1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BEBE4" w14:textId="77777777" w:rsidR="002D1A1B" w:rsidRDefault="002D1A1B">
      <w:r>
        <w:separator/>
      </w:r>
    </w:p>
  </w:footnote>
  <w:footnote w:type="continuationSeparator" w:id="0">
    <w:p w14:paraId="7204C4ED" w14:textId="77777777" w:rsidR="002D1A1B" w:rsidRDefault="002D1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D83815"/>
    <w:multiLevelType w:val="hybridMultilevel"/>
    <w:tmpl w:val="93DE51E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4"/>
  </w:num>
  <w:num w:numId="3">
    <w:abstractNumId w:val="1"/>
  </w:num>
  <w:num w:numId="4">
    <w:abstractNumId w:val="2"/>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skent">
    <w15:presenceInfo w15:providerId="None" w15:userId="Bask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1C4"/>
    <w:rsid w:val="00017BF9"/>
    <w:rsid w:val="00023385"/>
    <w:rsid w:val="00034CF4"/>
    <w:rsid w:val="00035A87"/>
    <w:rsid w:val="00035F26"/>
    <w:rsid w:val="000366BF"/>
    <w:rsid w:val="000406E1"/>
    <w:rsid w:val="00040CB0"/>
    <w:rsid w:val="0004176B"/>
    <w:rsid w:val="000449DB"/>
    <w:rsid w:val="0008012E"/>
    <w:rsid w:val="00094AB8"/>
    <w:rsid w:val="000A146A"/>
    <w:rsid w:val="000A7027"/>
    <w:rsid w:val="000B1BF3"/>
    <w:rsid w:val="000B5D78"/>
    <w:rsid w:val="000B6878"/>
    <w:rsid w:val="000D182E"/>
    <w:rsid w:val="000E54FF"/>
    <w:rsid w:val="000F51F4"/>
    <w:rsid w:val="000F7067"/>
    <w:rsid w:val="00106232"/>
    <w:rsid w:val="0011008F"/>
    <w:rsid w:val="00117C72"/>
    <w:rsid w:val="0013113D"/>
    <w:rsid w:val="001322FC"/>
    <w:rsid w:val="00161818"/>
    <w:rsid w:val="00171083"/>
    <w:rsid w:val="00172351"/>
    <w:rsid w:val="0017710A"/>
    <w:rsid w:val="001C021B"/>
    <w:rsid w:val="001D0007"/>
    <w:rsid w:val="001D3E3E"/>
    <w:rsid w:val="001F20C6"/>
    <w:rsid w:val="00220A26"/>
    <w:rsid w:val="00224FAA"/>
    <w:rsid w:val="002312CE"/>
    <w:rsid w:val="0023149A"/>
    <w:rsid w:val="0023696B"/>
    <w:rsid w:val="0024086E"/>
    <w:rsid w:val="0025498B"/>
    <w:rsid w:val="00263F1C"/>
    <w:rsid w:val="00273642"/>
    <w:rsid w:val="00277FA3"/>
    <w:rsid w:val="002925E3"/>
    <w:rsid w:val="00296DA3"/>
    <w:rsid w:val="002A5A83"/>
    <w:rsid w:val="002D1A1B"/>
    <w:rsid w:val="002D4340"/>
    <w:rsid w:val="00327E73"/>
    <w:rsid w:val="00333392"/>
    <w:rsid w:val="00355CE0"/>
    <w:rsid w:val="00363A30"/>
    <w:rsid w:val="0037243A"/>
    <w:rsid w:val="00382FE8"/>
    <w:rsid w:val="00383BBF"/>
    <w:rsid w:val="0038593F"/>
    <w:rsid w:val="003A166F"/>
    <w:rsid w:val="003A18C5"/>
    <w:rsid w:val="003A5916"/>
    <w:rsid w:val="003A5ED7"/>
    <w:rsid w:val="003B0883"/>
    <w:rsid w:val="003B3832"/>
    <w:rsid w:val="003C4335"/>
    <w:rsid w:val="003C5428"/>
    <w:rsid w:val="003F2A97"/>
    <w:rsid w:val="00403AE4"/>
    <w:rsid w:val="004252A7"/>
    <w:rsid w:val="0043110C"/>
    <w:rsid w:val="00437970"/>
    <w:rsid w:val="00440BF4"/>
    <w:rsid w:val="00466A2E"/>
    <w:rsid w:val="00471256"/>
    <w:rsid w:val="00475D47"/>
    <w:rsid w:val="004A3BF8"/>
    <w:rsid w:val="004A67F3"/>
    <w:rsid w:val="004F2F1E"/>
    <w:rsid w:val="004F3196"/>
    <w:rsid w:val="00527A6D"/>
    <w:rsid w:val="0053309C"/>
    <w:rsid w:val="00536426"/>
    <w:rsid w:val="00543F86"/>
    <w:rsid w:val="0055461D"/>
    <w:rsid w:val="0058465A"/>
    <w:rsid w:val="00590DF3"/>
    <w:rsid w:val="00591365"/>
    <w:rsid w:val="00596D91"/>
    <w:rsid w:val="005A54C3"/>
    <w:rsid w:val="005B4C7D"/>
    <w:rsid w:val="006043FB"/>
    <w:rsid w:val="00605DB9"/>
    <w:rsid w:val="00607227"/>
    <w:rsid w:val="006109F7"/>
    <w:rsid w:val="006219A6"/>
    <w:rsid w:val="00625623"/>
    <w:rsid w:val="00647814"/>
    <w:rsid w:val="0067795B"/>
    <w:rsid w:val="00683D0C"/>
    <w:rsid w:val="0069192D"/>
    <w:rsid w:val="006A4455"/>
    <w:rsid w:val="006B7AB8"/>
    <w:rsid w:val="006C0F51"/>
    <w:rsid w:val="006C3766"/>
    <w:rsid w:val="006D01C5"/>
    <w:rsid w:val="006D18F6"/>
    <w:rsid w:val="006D3FBB"/>
    <w:rsid w:val="006D428E"/>
    <w:rsid w:val="00723577"/>
    <w:rsid w:val="0072682D"/>
    <w:rsid w:val="00726EAB"/>
    <w:rsid w:val="0073155D"/>
    <w:rsid w:val="00736440"/>
    <w:rsid w:val="00737875"/>
    <w:rsid w:val="00740A3F"/>
    <w:rsid w:val="00741880"/>
    <w:rsid w:val="007840A4"/>
    <w:rsid w:val="007B0F70"/>
    <w:rsid w:val="007B6511"/>
    <w:rsid w:val="007E0082"/>
    <w:rsid w:val="007E0EF5"/>
    <w:rsid w:val="007E4273"/>
    <w:rsid w:val="007E667B"/>
    <w:rsid w:val="007F68C4"/>
    <w:rsid w:val="00822B3A"/>
    <w:rsid w:val="00824208"/>
    <w:rsid w:val="008308A0"/>
    <w:rsid w:val="00852D43"/>
    <w:rsid w:val="00865726"/>
    <w:rsid w:val="008815EE"/>
    <w:rsid w:val="00883A5C"/>
    <w:rsid w:val="008A22E9"/>
    <w:rsid w:val="008B43B1"/>
    <w:rsid w:val="008F51E2"/>
    <w:rsid w:val="00901EBC"/>
    <w:rsid w:val="00903048"/>
    <w:rsid w:val="009078FF"/>
    <w:rsid w:val="00923C29"/>
    <w:rsid w:val="0092789E"/>
    <w:rsid w:val="00937818"/>
    <w:rsid w:val="009457C8"/>
    <w:rsid w:val="00953FFE"/>
    <w:rsid w:val="00964F7C"/>
    <w:rsid w:val="00965040"/>
    <w:rsid w:val="009703AF"/>
    <w:rsid w:val="00974174"/>
    <w:rsid w:val="009741D1"/>
    <w:rsid w:val="00974C28"/>
    <w:rsid w:val="00976E37"/>
    <w:rsid w:val="009A3B4A"/>
    <w:rsid w:val="009E5DA0"/>
    <w:rsid w:val="009F7856"/>
    <w:rsid w:val="00A10BA1"/>
    <w:rsid w:val="00A158A6"/>
    <w:rsid w:val="00A15AF9"/>
    <w:rsid w:val="00A174CC"/>
    <w:rsid w:val="00A2357C"/>
    <w:rsid w:val="00A443CA"/>
    <w:rsid w:val="00A77B8E"/>
    <w:rsid w:val="00A82FBB"/>
    <w:rsid w:val="00AA4711"/>
    <w:rsid w:val="00AD201A"/>
    <w:rsid w:val="00AD2884"/>
    <w:rsid w:val="00AD5A3A"/>
    <w:rsid w:val="00AD759B"/>
    <w:rsid w:val="00AE2E79"/>
    <w:rsid w:val="00AE528C"/>
    <w:rsid w:val="00AF16ED"/>
    <w:rsid w:val="00AF4998"/>
    <w:rsid w:val="00B03B7F"/>
    <w:rsid w:val="00B1187F"/>
    <w:rsid w:val="00B35CC8"/>
    <w:rsid w:val="00B47589"/>
    <w:rsid w:val="00B57DDE"/>
    <w:rsid w:val="00B84558"/>
    <w:rsid w:val="00B94628"/>
    <w:rsid w:val="00BD116A"/>
    <w:rsid w:val="00BD6C0B"/>
    <w:rsid w:val="00BD7967"/>
    <w:rsid w:val="00BE4F5A"/>
    <w:rsid w:val="00C0247B"/>
    <w:rsid w:val="00C127DF"/>
    <w:rsid w:val="00C55633"/>
    <w:rsid w:val="00C654C9"/>
    <w:rsid w:val="00C8775F"/>
    <w:rsid w:val="00C94F52"/>
    <w:rsid w:val="00C95FB7"/>
    <w:rsid w:val="00CCC7CB"/>
    <w:rsid w:val="00CD2C82"/>
    <w:rsid w:val="00CE4826"/>
    <w:rsid w:val="00CF59EA"/>
    <w:rsid w:val="00D04287"/>
    <w:rsid w:val="00D062BE"/>
    <w:rsid w:val="00D10857"/>
    <w:rsid w:val="00D13AD5"/>
    <w:rsid w:val="00D23567"/>
    <w:rsid w:val="00D335E6"/>
    <w:rsid w:val="00D46663"/>
    <w:rsid w:val="00D63FD1"/>
    <w:rsid w:val="00D77E1C"/>
    <w:rsid w:val="00D81ABE"/>
    <w:rsid w:val="00DC70F7"/>
    <w:rsid w:val="00DD58AA"/>
    <w:rsid w:val="00DE01F5"/>
    <w:rsid w:val="00E02A90"/>
    <w:rsid w:val="00E034BE"/>
    <w:rsid w:val="00E37077"/>
    <w:rsid w:val="00E50727"/>
    <w:rsid w:val="00E57770"/>
    <w:rsid w:val="00E863D4"/>
    <w:rsid w:val="00E969AE"/>
    <w:rsid w:val="00EB409F"/>
    <w:rsid w:val="00EC5AD7"/>
    <w:rsid w:val="00ED4569"/>
    <w:rsid w:val="00EE484F"/>
    <w:rsid w:val="00EF2448"/>
    <w:rsid w:val="00F110F7"/>
    <w:rsid w:val="00F41B11"/>
    <w:rsid w:val="00F62692"/>
    <w:rsid w:val="00F711CE"/>
    <w:rsid w:val="00F74510"/>
    <w:rsid w:val="00F9028E"/>
    <w:rsid w:val="00F911F1"/>
    <w:rsid w:val="00F943F9"/>
    <w:rsid w:val="00FA1DC3"/>
    <w:rsid w:val="00FB300C"/>
    <w:rsid w:val="00FC2269"/>
    <w:rsid w:val="00FF4171"/>
    <w:rsid w:val="02DF9A3C"/>
    <w:rsid w:val="0324DFDB"/>
    <w:rsid w:val="03F7198A"/>
    <w:rsid w:val="04005143"/>
    <w:rsid w:val="0407BDEC"/>
    <w:rsid w:val="079B5ADB"/>
    <w:rsid w:val="08A021A0"/>
    <w:rsid w:val="0C629AD6"/>
    <w:rsid w:val="0C7DF1AE"/>
    <w:rsid w:val="0DD79284"/>
    <w:rsid w:val="0EA2C24F"/>
    <w:rsid w:val="0F4EFEB8"/>
    <w:rsid w:val="0FE98895"/>
    <w:rsid w:val="14248847"/>
    <w:rsid w:val="15210A0E"/>
    <w:rsid w:val="189948D6"/>
    <w:rsid w:val="1A8B4123"/>
    <w:rsid w:val="1AB09390"/>
    <w:rsid w:val="1B83EB97"/>
    <w:rsid w:val="1BC48DEE"/>
    <w:rsid w:val="23FCC7A6"/>
    <w:rsid w:val="25EAD671"/>
    <w:rsid w:val="268ADBAE"/>
    <w:rsid w:val="27AD7EE3"/>
    <w:rsid w:val="285C05C0"/>
    <w:rsid w:val="28ADA50F"/>
    <w:rsid w:val="29549E94"/>
    <w:rsid w:val="2A801D3A"/>
    <w:rsid w:val="2AB9FEAD"/>
    <w:rsid w:val="2B37960B"/>
    <w:rsid w:val="2BC1EBFE"/>
    <w:rsid w:val="2C4DDE47"/>
    <w:rsid w:val="2D653EAF"/>
    <w:rsid w:val="2FCE6A86"/>
    <w:rsid w:val="31035BC1"/>
    <w:rsid w:val="31828D00"/>
    <w:rsid w:val="3410359A"/>
    <w:rsid w:val="342746E3"/>
    <w:rsid w:val="34602D73"/>
    <w:rsid w:val="36291890"/>
    <w:rsid w:val="36A06F9E"/>
    <w:rsid w:val="36A6023C"/>
    <w:rsid w:val="36A725F6"/>
    <w:rsid w:val="36D2B236"/>
    <w:rsid w:val="36DDF9EB"/>
    <w:rsid w:val="375D1587"/>
    <w:rsid w:val="385E6DAA"/>
    <w:rsid w:val="39D63584"/>
    <w:rsid w:val="3AC6A5D2"/>
    <w:rsid w:val="3ACE726B"/>
    <w:rsid w:val="3B34172A"/>
    <w:rsid w:val="3B97A0DA"/>
    <w:rsid w:val="3BF136D0"/>
    <w:rsid w:val="3C63B6D8"/>
    <w:rsid w:val="3CEC2B8E"/>
    <w:rsid w:val="3CFCD1CA"/>
    <w:rsid w:val="3EBD88DB"/>
    <w:rsid w:val="3F792796"/>
    <w:rsid w:val="3FC07C5B"/>
    <w:rsid w:val="40557DB9"/>
    <w:rsid w:val="406C74AD"/>
    <w:rsid w:val="4118DCB3"/>
    <w:rsid w:val="41D23B5F"/>
    <w:rsid w:val="41D477D8"/>
    <w:rsid w:val="423D29E0"/>
    <w:rsid w:val="42C7BD69"/>
    <w:rsid w:val="43066D72"/>
    <w:rsid w:val="43174E33"/>
    <w:rsid w:val="43872A2B"/>
    <w:rsid w:val="443CC00C"/>
    <w:rsid w:val="4522BB86"/>
    <w:rsid w:val="455753FC"/>
    <w:rsid w:val="47E1AB1B"/>
    <w:rsid w:val="490043F5"/>
    <w:rsid w:val="4A6ADD9E"/>
    <w:rsid w:val="4AAF246A"/>
    <w:rsid w:val="4B36DB45"/>
    <w:rsid w:val="4C141CF9"/>
    <w:rsid w:val="4D5ED4A3"/>
    <w:rsid w:val="4F754EB4"/>
    <w:rsid w:val="507CE15C"/>
    <w:rsid w:val="537F0E52"/>
    <w:rsid w:val="5411AB98"/>
    <w:rsid w:val="5427AE3F"/>
    <w:rsid w:val="5439C1C6"/>
    <w:rsid w:val="5454FCF5"/>
    <w:rsid w:val="55784709"/>
    <w:rsid w:val="577DCD65"/>
    <w:rsid w:val="5A4E82AB"/>
    <w:rsid w:val="5AA60857"/>
    <w:rsid w:val="5CA216C9"/>
    <w:rsid w:val="5CE17DCD"/>
    <w:rsid w:val="5F833F66"/>
    <w:rsid w:val="610701C6"/>
    <w:rsid w:val="619745C3"/>
    <w:rsid w:val="6244CA80"/>
    <w:rsid w:val="65014769"/>
    <w:rsid w:val="65FDF659"/>
    <w:rsid w:val="67E1016F"/>
    <w:rsid w:val="6888E8EF"/>
    <w:rsid w:val="696040A5"/>
    <w:rsid w:val="6A4FE5C7"/>
    <w:rsid w:val="6CCFBDBB"/>
    <w:rsid w:val="6E7D7783"/>
    <w:rsid w:val="6EA508FB"/>
    <w:rsid w:val="6FCD7DD4"/>
    <w:rsid w:val="7132ACEC"/>
    <w:rsid w:val="7195AC7A"/>
    <w:rsid w:val="7579F8BF"/>
    <w:rsid w:val="762AFC9A"/>
    <w:rsid w:val="79074279"/>
    <w:rsid w:val="7A395126"/>
    <w:rsid w:val="7AFB126F"/>
    <w:rsid w:val="7C308118"/>
    <w:rsid w:val="7D8E3CF4"/>
    <w:rsid w:val="7DD1032A"/>
    <w:rsid w:val="7E90CA4F"/>
    <w:rsid w:val="7EE895C9"/>
    <w:rsid w:val="7F4F3061"/>
    <w:rsid w:val="7FAE0165"/>
    <w:rsid w:val="7FB67F2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77FA3"/>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customStyle="1" w:styleId="accsb">
    <w:name w:val="accsb"/>
    <w:basedOn w:val="DefaultParagraphFont"/>
    <w:rsid w:val="00466A2E"/>
  </w:style>
  <w:style w:type="character" w:customStyle="1" w:styleId="normaltextrun">
    <w:name w:val="normaltextrun"/>
    <w:basedOn w:val="DefaultParagraphFont"/>
    <w:rsid w:val="009E5DA0"/>
  </w:style>
  <w:style w:type="character" w:customStyle="1" w:styleId="eop">
    <w:name w:val="eop"/>
    <w:basedOn w:val="DefaultParagraphFont"/>
    <w:rsid w:val="009E5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339546593">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070078691">
      <w:bodyDiv w:val="1"/>
      <w:marLeft w:val="0"/>
      <w:marRight w:val="0"/>
      <w:marTop w:val="0"/>
      <w:marBottom w:val="0"/>
      <w:divBdr>
        <w:top w:val="none" w:sz="0" w:space="0" w:color="auto"/>
        <w:left w:val="none" w:sz="0" w:space="0" w:color="auto"/>
        <w:bottom w:val="none" w:sz="0" w:space="0" w:color="auto"/>
        <w:right w:val="none" w:sz="0" w:space="0" w:color="auto"/>
      </w:divBdr>
    </w:div>
    <w:div w:id="1094518652">
      <w:bodyDiv w:val="1"/>
      <w:marLeft w:val="0"/>
      <w:marRight w:val="0"/>
      <w:marTop w:val="0"/>
      <w:marBottom w:val="0"/>
      <w:divBdr>
        <w:top w:val="none" w:sz="0" w:space="0" w:color="auto"/>
        <w:left w:val="none" w:sz="0" w:space="0" w:color="auto"/>
        <w:bottom w:val="none" w:sz="0" w:space="0" w:color="auto"/>
        <w:right w:val="none" w:sz="0" w:space="0" w:color="auto"/>
      </w:divBdr>
    </w:div>
    <w:div w:id="1165588768">
      <w:bodyDiv w:val="1"/>
      <w:marLeft w:val="0"/>
      <w:marRight w:val="0"/>
      <w:marTop w:val="0"/>
      <w:marBottom w:val="0"/>
      <w:divBdr>
        <w:top w:val="none" w:sz="0" w:space="0" w:color="auto"/>
        <w:left w:val="none" w:sz="0" w:space="0" w:color="auto"/>
        <w:bottom w:val="none" w:sz="0" w:space="0" w:color="auto"/>
        <w:right w:val="none" w:sz="0" w:space="0" w:color="auto"/>
      </w:divBdr>
    </w:div>
    <w:div w:id="1285580862">
      <w:bodyDiv w:val="1"/>
      <w:marLeft w:val="0"/>
      <w:marRight w:val="0"/>
      <w:marTop w:val="0"/>
      <w:marBottom w:val="0"/>
      <w:divBdr>
        <w:top w:val="none" w:sz="0" w:space="0" w:color="auto"/>
        <w:left w:val="none" w:sz="0" w:space="0" w:color="auto"/>
        <w:bottom w:val="none" w:sz="0" w:space="0" w:color="auto"/>
        <w:right w:val="none" w:sz="0" w:space="0" w:color="auto"/>
      </w:divBdr>
    </w:div>
    <w:div w:id="1889301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ctv.global/ictv/proposals/2020.149B.R.Shandongvirus.zip" TargetMode="External"/><Relationship Id="rId18" Type="http://schemas.openxmlformats.org/officeDocument/2006/relationships/image" Target="media/image4.(nul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ctv.global/ictv/proposals/2020.149B.R.Shandongvirus.zip"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ictv/proposals/2023.054B.Queuovirinae_reorg.zip" TargetMode="External"/><Relationship Id="rId5" Type="http://schemas.openxmlformats.org/officeDocument/2006/relationships/webSettings" Target="webSettings.xml"/><Relationship Id="rId15" Type="http://schemas.openxmlformats.org/officeDocument/2006/relationships/hyperlink" Target="http://kronos.icbm.uni-oldenburg.de/viridic/" TargetMode="External"/><Relationship Id="rId23" Type="http://schemas.openxmlformats.org/officeDocument/2006/relationships/theme" Target="theme/theme1.xml"/><Relationship Id="rId10" Type="http://schemas.openxmlformats.org/officeDocument/2006/relationships/hyperlink" Target="https://ictv.global/taxonomy/template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hyperlink" Target="https://doi.org/10.3390/v13030506"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95C72-06C3-5545-BBA7-2023070F7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1199</Words>
  <Characters>6838</Characters>
  <Application>Microsoft Office Word</Application>
  <DocSecurity>0</DocSecurity>
  <Lines>56</Lines>
  <Paragraphs>16</Paragraphs>
  <ScaleCrop>false</ScaleCrop>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15</cp:revision>
  <dcterms:created xsi:type="dcterms:W3CDTF">2025-05-28T08:01:00Z</dcterms:created>
  <dcterms:modified xsi:type="dcterms:W3CDTF">2026-01-19T10:59:00Z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