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78E1A1E2" w14:textId="77777777" w:rsidR="00A174CC" w:rsidRPr="00C95FB7" w:rsidRDefault="00A174CC">
      <w:pPr>
        <w:rPr>
          <w:rFonts w:ascii="Aptos" w:hAnsi="Aptos" w:cs="Arial"/>
          <w:color w:val="0000FF"/>
          <w:sz w:val="20"/>
          <w:szCs w:val="20"/>
        </w:rPr>
      </w:pPr>
    </w:p>
    <w:p w14:paraId="7B409AD8" w14:textId="77777777" w:rsidR="00C8233B" w:rsidRDefault="00C8233B"/>
    <w:p w14:paraId="5F396E33" w14:textId="5F0C7064" w:rsidR="00A174CC" w:rsidRDefault="00DA788F">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4E42F329" w:rsidR="00E37077" w:rsidRPr="0054631E" w:rsidRDefault="00371252" w:rsidP="00DD58AA">
            <w:pPr>
              <w:rPr>
                <w:rFonts w:ascii="Aptos" w:hAnsi="Aptos" w:cs="Arial"/>
                <w:color w:val="000000" w:themeColor="text1"/>
                <w:sz w:val="20"/>
              </w:rPr>
            </w:pPr>
            <w:r>
              <w:rPr>
                <w:rFonts w:ascii="Aptos" w:hAnsi="Aptos" w:cs="Arial"/>
                <w:color w:val="000000" w:themeColor="text1"/>
                <w:sz w:val="20"/>
              </w:rPr>
              <w:t xml:space="preserve">Renaming </w:t>
            </w:r>
            <w:del w:id="0" w:author="Jens H. Kuhn" w:date="2025-09-17T22:43:00Z">
              <w:r w:rsidDel="00A62854">
                <w:rPr>
                  <w:rFonts w:ascii="Aptos" w:hAnsi="Aptos" w:cs="Arial"/>
                  <w:color w:val="000000" w:themeColor="text1"/>
                  <w:sz w:val="20"/>
                </w:rPr>
                <w:delText xml:space="preserve">four </w:delText>
              </w:r>
            </w:del>
            <w:ins w:id="1" w:author="Jens H. Kuhn" w:date="2025-09-17T22:43:00Z">
              <w:r w:rsidR="00A62854">
                <w:rPr>
                  <w:rFonts w:ascii="Aptos" w:hAnsi="Aptos" w:cs="Arial"/>
                  <w:color w:val="000000" w:themeColor="text1"/>
                  <w:sz w:val="20"/>
                </w:rPr>
                <w:t xml:space="preserve">eight </w:t>
              </w:r>
            </w:ins>
            <w:r>
              <w:rPr>
                <w:rFonts w:ascii="Aptos" w:hAnsi="Aptos" w:cs="Arial"/>
                <w:color w:val="000000" w:themeColor="text1"/>
                <w:sz w:val="20"/>
              </w:rPr>
              <w:t>species of pestiviruses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5733A03" w:rsidR="00E37077" w:rsidRPr="00AD5A3A" w:rsidRDefault="0054631E" w:rsidP="00DD58AA">
            <w:pPr>
              <w:pStyle w:val="BodyTextIndent"/>
              <w:ind w:left="0" w:firstLine="0"/>
              <w:rPr>
                <w:rFonts w:ascii="Aptos" w:hAnsi="Aptos" w:cs="Arial"/>
                <w:bCs/>
                <w:i/>
                <w:sz w:val="20"/>
              </w:rPr>
            </w:pPr>
            <w:r w:rsidRPr="0054631E">
              <w:rPr>
                <w:rFonts w:ascii="Aptos" w:hAnsi="Aptos" w:cs="Arial"/>
                <w:bCs/>
                <w:color w:val="000000" w:themeColor="text1"/>
                <w:sz w:val="20"/>
              </w:rPr>
              <w:t>2025.00</w:t>
            </w:r>
            <w:r w:rsidR="006520C8">
              <w:rPr>
                <w:rFonts w:ascii="Aptos" w:hAnsi="Aptos" w:cs="Arial"/>
                <w:bCs/>
                <w:color w:val="000000" w:themeColor="text1"/>
                <w:sz w:val="20"/>
              </w:rPr>
              <w:t>5</w:t>
            </w:r>
            <w:r w:rsidRPr="0054631E">
              <w:rPr>
                <w:rFonts w:ascii="Aptos" w:hAnsi="Aptos" w:cs="Arial"/>
                <w:bCs/>
                <w:color w:val="000000" w:themeColor="text1"/>
                <w:sz w:val="20"/>
              </w:rPr>
              <w:t>S.</w:t>
            </w:r>
            <w:ins w:id="2" w:author="Jens H. Kuhn" w:date="2025-09-19T17:05:00Z">
              <w:r w:rsidR="00DD738C">
                <w:rPr>
                  <w:rFonts w:ascii="Aptos" w:hAnsi="Aptos" w:cs="Arial"/>
                  <w:bCs/>
                  <w:color w:val="000000" w:themeColor="text1"/>
                  <w:sz w:val="20"/>
                </w:rPr>
                <w:t>A</w:t>
              </w:r>
            </w:ins>
            <w:ins w:id="3" w:author="Peter Simmonds" w:date="2025-09-22T08:26:00Z">
              <w:r w:rsidR="009C3FD9">
                <w:rPr>
                  <w:rFonts w:ascii="Aptos" w:hAnsi="Aptos" w:cs="Arial"/>
                  <w:bCs/>
                  <w:color w:val="000000" w:themeColor="text1"/>
                  <w:sz w:val="20"/>
                </w:rPr>
                <w:t>c</w:t>
              </w:r>
            </w:ins>
            <w:del w:id="4" w:author="Jens H. Kuhn" w:date="2025-09-19T17:05:00Z">
              <w:r w:rsidRPr="0054631E" w:rsidDel="00DD738C">
                <w:rPr>
                  <w:rFonts w:ascii="Aptos" w:hAnsi="Aptos" w:cs="Arial"/>
                  <w:bCs/>
                  <w:color w:val="000000" w:themeColor="text1"/>
                  <w:sz w:val="20"/>
                </w:rPr>
                <w:delText>N</w:delText>
              </w:r>
            </w:del>
            <w:r w:rsidRPr="0054631E">
              <w:rPr>
                <w:rFonts w:ascii="Aptos" w:hAnsi="Aptos" w:cs="Arial"/>
                <w:bCs/>
                <w:color w:val="000000" w:themeColor="text1"/>
                <w:sz w:val="20"/>
              </w:rPr>
              <w:t>.v</w:t>
            </w:r>
            <w:proofErr w:type="gramStart"/>
            <w:r w:rsidRPr="0054631E">
              <w:rPr>
                <w:rFonts w:ascii="Aptos" w:hAnsi="Aptos" w:cs="Arial"/>
                <w:bCs/>
                <w:color w:val="000000" w:themeColor="text1"/>
                <w:sz w:val="20"/>
              </w:rPr>
              <w:t>1.</w:t>
            </w:r>
            <w:r w:rsidR="00371252">
              <w:rPr>
                <w:rFonts w:ascii="Aptos" w:hAnsi="Aptos" w:cs="Arial"/>
                <w:bCs/>
                <w:color w:val="000000" w:themeColor="text1"/>
                <w:sz w:val="20"/>
              </w:rPr>
              <w:t>Pestivirus</w:t>
            </w:r>
            <w:proofErr w:type="gramEnd"/>
            <w:r w:rsidR="00371252">
              <w:rPr>
                <w:rFonts w:ascii="Aptos" w:hAnsi="Aptos" w:cs="Arial"/>
                <w:bCs/>
                <w:color w:val="000000" w:themeColor="text1"/>
                <w:sz w:val="20"/>
              </w:rPr>
              <w:t>_8spren</w:t>
            </w:r>
          </w:p>
        </w:tc>
      </w:tr>
    </w:tbl>
    <w:p w14:paraId="227C6F3B" w14:textId="69D18DB4" w:rsidR="00590DF3"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134"/>
        <w:gridCol w:w="2977"/>
        <w:gridCol w:w="2268"/>
        <w:gridCol w:w="1106"/>
      </w:tblGrid>
      <w:tr w:rsidR="00CA3DC7" w14:paraId="37D6A616" w14:textId="77777777" w:rsidTr="00CA3DC7">
        <w:trPr>
          <w:trHeight w:val="173"/>
        </w:trPr>
        <w:tc>
          <w:tcPr>
            <w:tcW w:w="9323" w:type="dxa"/>
            <w:gridSpan w:val="5"/>
            <w:shd w:val="clear" w:color="auto" w:fill="F2F2F2" w:themeFill="background1" w:themeFillShade="F2"/>
          </w:tcPr>
          <w:p w14:paraId="0E358FB4" w14:textId="653A64F8" w:rsidR="00CA3DC7" w:rsidRPr="009A3B4A" w:rsidRDefault="00CA3DC7" w:rsidP="00CA3DC7">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CA3DC7" w14:paraId="0047ED2F" w14:textId="77777777" w:rsidTr="00E357DE">
        <w:trPr>
          <w:trHeight w:val="411"/>
        </w:trPr>
        <w:tc>
          <w:tcPr>
            <w:tcW w:w="1838" w:type="dxa"/>
            <w:shd w:val="clear" w:color="auto" w:fill="F2F2F2" w:themeFill="background1" w:themeFillShade="F2"/>
            <w:vAlign w:val="center"/>
          </w:tcPr>
          <w:p w14:paraId="40AE6E96" w14:textId="77777777" w:rsidR="00CA3DC7" w:rsidRPr="009A3B4A" w:rsidRDefault="00CA3DC7" w:rsidP="00CA3DC7">
            <w:pPr>
              <w:rPr>
                <w:rFonts w:ascii="Aptos" w:hAnsi="Aptos" w:cs="Arial"/>
                <w:sz w:val="18"/>
                <w:szCs w:val="18"/>
              </w:rPr>
            </w:pPr>
            <w:r>
              <w:rPr>
                <w:rFonts w:ascii="Aptos" w:hAnsi="Aptos" w:cs="Arial"/>
                <w:b/>
                <w:sz w:val="20"/>
                <w:szCs w:val="20"/>
              </w:rPr>
              <w:t>Given name (+middle initial(s))</w:t>
            </w:r>
          </w:p>
        </w:tc>
        <w:tc>
          <w:tcPr>
            <w:tcW w:w="1134" w:type="dxa"/>
            <w:shd w:val="clear" w:color="auto" w:fill="F2F2F2" w:themeFill="background1" w:themeFillShade="F2"/>
            <w:vAlign w:val="center"/>
          </w:tcPr>
          <w:p w14:paraId="7ED54D1A" w14:textId="77777777" w:rsidR="00CA3DC7" w:rsidRPr="009A3B4A" w:rsidRDefault="00CA3DC7" w:rsidP="00CA3DC7">
            <w:pPr>
              <w:rPr>
                <w:rFonts w:ascii="Aptos" w:hAnsi="Aptos" w:cs="Arial"/>
                <w:b/>
                <w:sz w:val="20"/>
                <w:szCs w:val="20"/>
              </w:rPr>
            </w:pPr>
            <w:r>
              <w:rPr>
                <w:rFonts w:ascii="Aptos" w:hAnsi="Aptos" w:cs="Arial"/>
                <w:b/>
                <w:sz w:val="20"/>
                <w:szCs w:val="20"/>
              </w:rPr>
              <w:t>Surname</w:t>
            </w:r>
          </w:p>
        </w:tc>
        <w:tc>
          <w:tcPr>
            <w:tcW w:w="2977" w:type="dxa"/>
            <w:shd w:val="clear" w:color="auto" w:fill="F2F2F2" w:themeFill="background1" w:themeFillShade="F2"/>
            <w:vAlign w:val="center"/>
          </w:tcPr>
          <w:p w14:paraId="57FBCBC4" w14:textId="2DD370DB" w:rsidR="00CA3DC7" w:rsidRPr="009A3B4A" w:rsidRDefault="00CA3DC7" w:rsidP="00CA3DC7">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68" w:type="dxa"/>
            <w:shd w:val="clear" w:color="auto" w:fill="F2F2F2" w:themeFill="background1" w:themeFillShade="F2"/>
            <w:vAlign w:val="center"/>
          </w:tcPr>
          <w:p w14:paraId="71C4F8A4" w14:textId="239D527C" w:rsidR="00CA3DC7" w:rsidRPr="009A3B4A" w:rsidRDefault="00CA3DC7" w:rsidP="00CA3DC7">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C838EA3" w14:textId="77777777" w:rsidR="00CA3DC7" w:rsidRDefault="00CA3DC7" w:rsidP="00CA3DC7">
            <w:pPr>
              <w:rPr>
                <w:rFonts w:ascii="Aptos" w:hAnsi="Aptos" w:cs="Arial"/>
                <w:b/>
                <w:sz w:val="20"/>
                <w:szCs w:val="20"/>
              </w:rPr>
            </w:pPr>
            <w:r w:rsidRPr="00C95FB7">
              <w:rPr>
                <w:rFonts w:ascii="Aptos" w:hAnsi="Aptos" w:cs="Arial"/>
                <w:b/>
                <w:sz w:val="20"/>
                <w:szCs w:val="20"/>
              </w:rPr>
              <w:t>Corr</w:t>
            </w:r>
            <w:r>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4E03BBC9" w14:textId="6572191D" w:rsidR="00CA3DC7" w:rsidRPr="00AF4998" w:rsidRDefault="00CA3DC7" w:rsidP="00CA3DC7">
            <w:pPr>
              <w:rPr>
                <w:rFonts w:ascii="Aptos" w:hAnsi="Aptos" w:cs="Arial"/>
                <w:color w:val="0070C0"/>
                <w:sz w:val="20"/>
                <w:szCs w:val="20"/>
              </w:rPr>
            </w:pPr>
          </w:p>
        </w:tc>
      </w:tr>
      <w:tr w:rsidR="00B207E0" w14:paraId="12C46702" w14:textId="77777777" w:rsidTr="00E357DE">
        <w:tc>
          <w:tcPr>
            <w:tcW w:w="1838" w:type="dxa"/>
          </w:tcPr>
          <w:p w14:paraId="42CE8F46" w14:textId="5DE61DA3" w:rsidR="00B207E0" w:rsidRPr="00B207E0" w:rsidRDefault="00B207E0" w:rsidP="00B207E0">
            <w:pPr>
              <w:rPr>
                <w:rFonts w:ascii="Aptos" w:hAnsi="Aptos" w:cs="Arial"/>
                <w:b/>
                <w:color w:val="000000" w:themeColor="text1"/>
                <w:sz w:val="18"/>
                <w:szCs w:val="18"/>
              </w:rPr>
            </w:pPr>
            <w:r w:rsidRPr="00E357DE">
              <w:rPr>
                <w:rFonts w:ascii="Aptos" w:hAnsi="Aptos" w:cs="Arial"/>
                <w:bCs/>
                <w:color w:val="000000" w:themeColor="text1"/>
                <w:sz w:val="18"/>
                <w:szCs w:val="18"/>
              </w:rPr>
              <w:t>Jens H</w:t>
            </w:r>
          </w:p>
        </w:tc>
        <w:tc>
          <w:tcPr>
            <w:tcW w:w="1134" w:type="dxa"/>
          </w:tcPr>
          <w:p w14:paraId="095B4DB8" w14:textId="600BE4A8"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Kuhn</w:t>
            </w:r>
          </w:p>
        </w:tc>
        <w:tc>
          <w:tcPr>
            <w:tcW w:w="2977" w:type="dxa"/>
          </w:tcPr>
          <w:p w14:paraId="0EC144CB" w14:textId="434FF731"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Frederick, Maryland, USA</w:t>
            </w:r>
          </w:p>
        </w:tc>
        <w:tc>
          <w:tcPr>
            <w:tcW w:w="2268" w:type="dxa"/>
          </w:tcPr>
          <w:p w14:paraId="2778D506" w14:textId="6DCAFDCC"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jenshkuhn@comcast.net</w:t>
            </w:r>
          </w:p>
        </w:tc>
        <w:tc>
          <w:tcPr>
            <w:tcW w:w="1106" w:type="dxa"/>
            <w:vAlign w:val="center"/>
          </w:tcPr>
          <w:p w14:paraId="61910046" w14:textId="423626AD" w:rsidR="00B207E0" w:rsidRPr="00CD2C82" w:rsidRDefault="00B207E0" w:rsidP="00B207E0">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B207E0" w14:paraId="2E55F213" w14:textId="77777777" w:rsidTr="00E357DE">
        <w:tc>
          <w:tcPr>
            <w:tcW w:w="1838" w:type="dxa"/>
          </w:tcPr>
          <w:p w14:paraId="13B06895" w14:textId="785B9C23"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Martin</w:t>
            </w:r>
          </w:p>
        </w:tc>
        <w:tc>
          <w:tcPr>
            <w:tcW w:w="1134" w:type="dxa"/>
          </w:tcPr>
          <w:p w14:paraId="71A8E016" w14:textId="1DCAE2D3"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Beer</w:t>
            </w:r>
          </w:p>
        </w:tc>
        <w:tc>
          <w:tcPr>
            <w:tcW w:w="2977" w:type="dxa"/>
          </w:tcPr>
          <w:p w14:paraId="76A9A287" w14:textId="55F54355"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Institute of Diagnostic Virology, Friedrich-Loeffler-Institut, Greifswald-Insel Riems, Germany</w:t>
            </w:r>
          </w:p>
        </w:tc>
        <w:tc>
          <w:tcPr>
            <w:tcW w:w="2268" w:type="dxa"/>
          </w:tcPr>
          <w:p w14:paraId="64CCFCAB" w14:textId="40D6E6A9"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Martin.Beer@fli.de</w:t>
            </w:r>
          </w:p>
        </w:tc>
        <w:tc>
          <w:tcPr>
            <w:tcW w:w="1106" w:type="dxa"/>
            <w:vAlign w:val="center"/>
          </w:tcPr>
          <w:p w14:paraId="27060E0E" w14:textId="1F7763A3" w:rsidR="00B207E0" w:rsidRPr="00CD2C82" w:rsidRDefault="00B207E0" w:rsidP="00B207E0">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B207E0" w14:paraId="1578F557" w14:textId="77777777" w:rsidTr="00E357DE">
        <w:tc>
          <w:tcPr>
            <w:tcW w:w="1838" w:type="dxa"/>
          </w:tcPr>
          <w:p w14:paraId="604B1A9B" w14:textId="6C073E82"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Peter</w:t>
            </w:r>
          </w:p>
        </w:tc>
        <w:tc>
          <w:tcPr>
            <w:tcW w:w="1134" w:type="dxa"/>
          </w:tcPr>
          <w:p w14:paraId="3C488AF2" w14:textId="6CF5F297" w:rsidR="00B207E0" w:rsidRPr="00E357DE" w:rsidRDefault="00B207E0" w:rsidP="00B207E0">
            <w:pPr>
              <w:rPr>
                <w:rFonts w:ascii="Aptos" w:hAnsi="Aptos"/>
                <w:sz w:val="18"/>
                <w:szCs w:val="18"/>
              </w:rPr>
            </w:pPr>
            <w:r w:rsidRPr="00E357DE">
              <w:rPr>
                <w:rFonts w:ascii="Aptos" w:hAnsi="Aptos"/>
                <w:sz w:val="18"/>
                <w:szCs w:val="18"/>
              </w:rPr>
              <w:t>Simmonds</w:t>
            </w:r>
          </w:p>
        </w:tc>
        <w:tc>
          <w:tcPr>
            <w:tcW w:w="2977" w:type="dxa"/>
          </w:tcPr>
          <w:p w14:paraId="46072933" w14:textId="32688451" w:rsidR="00B207E0" w:rsidRPr="00E357DE" w:rsidRDefault="00B207E0" w:rsidP="00B207E0">
            <w:pPr>
              <w:rPr>
                <w:rFonts w:ascii="Aptos" w:hAnsi="Aptos"/>
                <w:sz w:val="18"/>
                <w:szCs w:val="18"/>
              </w:rPr>
            </w:pPr>
            <w:r w:rsidRPr="00E357DE">
              <w:rPr>
                <w:rFonts w:ascii="Aptos" w:hAnsi="Aptos"/>
                <w:sz w:val="18"/>
                <w:szCs w:val="18"/>
              </w:rPr>
              <w:t>Nuffield Department of Medicine, University of Oxford, Oxford, United Kingdom</w:t>
            </w:r>
          </w:p>
        </w:tc>
        <w:tc>
          <w:tcPr>
            <w:tcW w:w="2268" w:type="dxa"/>
          </w:tcPr>
          <w:p w14:paraId="1BC467B7" w14:textId="6EA8DBD5" w:rsidR="00B207E0" w:rsidRPr="00E357DE" w:rsidRDefault="00B207E0" w:rsidP="00B207E0">
            <w:pPr>
              <w:rPr>
                <w:rFonts w:ascii="Aptos" w:hAnsi="Aptos"/>
                <w:sz w:val="18"/>
                <w:szCs w:val="18"/>
              </w:rPr>
            </w:pPr>
            <w:r w:rsidRPr="00E357DE">
              <w:rPr>
                <w:rFonts w:ascii="Aptos" w:hAnsi="Aptos"/>
                <w:sz w:val="18"/>
                <w:szCs w:val="18"/>
              </w:rPr>
              <w:t>Peter.Simmonds@ndm.ox.ac.uk</w:t>
            </w:r>
          </w:p>
        </w:tc>
        <w:tc>
          <w:tcPr>
            <w:tcW w:w="1106" w:type="dxa"/>
            <w:vAlign w:val="center"/>
          </w:tcPr>
          <w:p w14:paraId="58CB9751" w14:textId="77777777" w:rsidR="00B207E0" w:rsidRPr="00CD2C82" w:rsidRDefault="00B207E0" w:rsidP="00B207E0">
            <w:pPr>
              <w:jc w:val="center"/>
              <w:rPr>
                <w:rFonts w:ascii="Aptos" w:hAnsi="Aptos" w:cs="Arial"/>
                <w:bCs/>
                <w:color w:val="000000" w:themeColor="text1"/>
                <w:sz w:val="20"/>
                <w:szCs w:val="20"/>
              </w:rPr>
            </w:pPr>
          </w:p>
        </w:tc>
      </w:tr>
      <w:tr w:rsidR="00B207E0" w14:paraId="7B51ADA0" w14:textId="77777777" w:rsidTr="00E357DE">
        <w:tc>
          <w:tcPr>
            <w:tcW w:w="1838" w:type="dxa"/>
          </w:tcPr>
          <w:p w14:paraId="74E84818" w14:textId="77ADB8D1"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Anamarija</w:t>
            </w:r>
          </w:p>
        </w:tc>
        <w:tc>
          <w:tcPr>
            <w:tcW w:w="1134" w:type="dxa"/>
          </w:tcPr>
          <w:p w14:paraId="0E22BA08" w14:textId="5E981752"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Butkovic</w:t>
            </w:r>
          </w:p>
        </w:tc>
        <w:tc>
          <w:tcPr>
            <w:tcW w:w="2977" w:type="dxa"/>
          </w:tcPr>
          <w:p w14:paraId="65477B61" w14:textId="0BC38620"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Viruses and RNA Interference Laboratory, Paris, France</w:t>
            </w:r>
          </w:p>
        </w:tc>
        <w:tc>
          <w:tcPr>
            <w:tcW w:w="2268" w:type="dxa"/>
          </w:tcPr>
          <w:p w14:paraId="0255141B" w14:textId="66FD2B3A"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anamarija.butkovic@pasteur.fr</w:t>
            </w:r>
          </w:p>
        </w:tc>
        <w:tc>
          <w:tcPr>
            <w:tcW w:w="1106" w:type="dxa"/>
            <w:vAlign w:val="center"/>
          </w:tcPr>
          <w:p w14:paraId="14F0F773" w14:textId="77777777" w:rsidR="00B207E0" w:rsidRDefault="00B207E0" w:rsidP="00B207E0">
            <w:pPr>
              <w:jc w:val="center"/>
              <w:rPr>
                <w:rFonts w:ascii="Aptos" w:hAnsi="Aptos" w:cs="Arial"/>
                <w:bCs/>
                <w:color w:val="000000" w:themeColor="text1"/>
                <w:sz w:val="20"/>
                <w:szCs w:val="20"/>
              </w:rPr>
            </w:pPr>
          </w:p>
        </w:tc>
      </w:tr>
      <w:tr w:rsidR="00B207E0" w14:paraId="12792585" w14:textId="77777777" w:rsidTr="00E357DE">
        <w:tc>
          <w:tcPr>
            <w:tcW w:w="1838" w:type="dxa"/>
          </w:tcPr>
          <w:p w14:paraId="457F2BB6" w14:textId="14379776"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Jens</w:t>
            </w:r>
          </w:p>
        </w:tc>
        <w:tc>
          <w:tcPr>
            <w:tcW w:w="1134" w:type="dxa"/>
          </w:tcPr>
          <w:p w14:paraId="3ABCC3FA" w14:textId="33BA44F3" w:rsidR="00B207E0" w:rsidRPr="00E357DE" w:rsidRDefault="00B207E0" w:rsidP="00B207E0">
            <w:pPr>
              <w:rPr>
                <w:rFonts w:ascii="Aptos" w:hAnsi="Aptos"/>
                <w:sz w:val="18"/>
                <w:szCs w:val="18"/>
              </w:rPr>
            </w:pPr>
            <w:r w:rsidRPr="00E357DE">
              <w:rPr>
                <w:rFonts w:ascii="Aptos" w:hAnsi="Aptos"/>
                <w:sz w:val="18"/>
                <w:szCs w:val="18"/>
              </w:rPr>
              <w:t>Bukh</w:t>
            </w:r>
          </w:p>
        </w:tc>
        <w:tc>
          <w:tcPr>
            <w:tcW w:w="2977" w:type="dxa"/>
          </w:tcPr>
          <w:p w14:paraId="76B72602" w14:textId="0BF3ED84" w:rsidR="00B207E0" w:rsidRPr="00E357DE" w:rsidRDefault="00B207E0" w:rsidP="00B207E0">
            <w:pPr>
              <w:rPr>
                <w:rFonts w:ascii="Aptos" w:hAnsi="Aptos"/>
                <w:sz w:val="18"/>
                <w:szCs w:val="18"/>
              </w:rPr>
            </w:pPr>
            <w:r w:rsidRPr="00E357DE">
              <w:rPr>
                <w:rFonts w:ascii="Aptos" w:hAnsi="Aptos"/>
                <w:sz w:val="18"/>
                <w:szCs w:val="18"/>
              </w:rPr>
              <w:t xml:space="preserve">Copenhagen Hepatitis C </w:t>
            </w:r>
            <w:proofErr w:type="gramStart"/>
            <w:r w:rsidRPr="00E357DE">
              <w:rPr>
                <w:rFonts w:ascii="Aptos" w:hAnsi="Aptos"/>
                <w:sz w:val="18"/>
                <w:szCs w:val="18"/>
              </w:rPr>
              <w:t>Program(</w:t>
            </w:r>
            <w:proofErr w:type="gramEnd"/>
            <w:r w:rsidRPr="00E357DE">
              <w:rPr>
                <w:rFonts w:ascii="Aptos" w:hAnsi="Aptos"/>
                <w:sz w:val="18"/>
                <w:szCs w:val="18"/>
              </w:rPr>
              <w:t>CO-HEP), Copenhagen University Hospital, Hvidovre, Denmark</w:t>
            </w:r>
          </w:p>
        </w:tc>
        <w:tc>
          <w:tcPr>
            <w:tcW w:w="2268" w:type="dxa"/>
          </w:tcPr>
          <w:p w14:paraId="6B3A12E9" w14:textId="27EBAADF" w:rsidR="00B207E0" w:rsidRPr="00E357DE" w:rsidRDefault="00B207E0" w:rsidP="00B207E0">
            <w:pPr>
              <w:rPr>
                <w:rFonts w:ascii="Aptos" w:hAnsi="Aptos"/>
                <w:sz w:val="18"/>
                <w:szCs w:val="18"/>
              </w:rPr>
            </w:pPr>
            <w:r w:rsidRPr="00E357DE">
              <w:rPr>
                <w:rFonts w:ascii="Aptos" w:hAnsi="Aptos"/>
                <w:sz w:val="18"/>
                <w:szCs w:val="18"/>
              </w:rPr>
              <w:t>jbukh@sund.ku.dk</w:t>
            </w:r>
          </w:p>
        </w:tc>
        <w:tc>
          <w:tcPr>
            <w:tcW w:w="1106" w:type="dxa"/>
            <w:vAlign w:val="center"/>
          </w:tcPr>
          <w:p w14:paraId="2DF45BF9" w14:textId="77777777" w:rsidR="00B207E0" w:rsidRDefault="00B207E0" w:rsidP="00B207E0">
            <w:pPr>
              <w:jc w:val="center"/>
              <w:rPr>
                <w:rFonts w:ascii="Aptos" w:hAnsi="Aptos" w:cs="Arial"/>
                <w:bCs/>
                <w:color w:val="000000" w:themeColor="text1"/>
                <w:sz w:val="20"/>
                <w:szCs w:val="20"/>
              </w:rPr>
            </w:pPr>
          </w:p>
        </w:tc>
      </w:tr>
      <w:tr w:rsidR="00B207E0" w14:paraId="53702A8F" w14:textId="77777777" w:rsidTr="00E357DE">
        <w:tc>
          <w:tcPr>
            <w:tcW w:w="1838" w:type="dxa"/>
          </w:tcPr>
          <w:p w14:paraId="077EC279" w14:textId="13F69949"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Jan Felix</w:t>
            </w:r>
          </w:p>
        </w:tc>
        <w:tc>
          <w:tcPr>
            <w:tcW w:w="1134" w:type="dxa"/>
          </w:tcPr>
          <w:p w14:paraId="24F74C70" w14:textId="5A90F33E"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Drexler</w:t>
            </w:r>
          </w:p>
        </w:tc>
        <w:tc>
          <w:tcPr>
            <w:tcW w:w="2977" w:type="dxa"/>
          </w:tcPr>
          <w:p w14:paraId="3E3C2C2B" w14:textId="4E7289FD"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Charité-Universitätsmedizin Berlin, Institute of Virology, Berlin, Germany</w:t>
            </w:r>
          </w:p>
        </w:tc>
        <w:tc>
          <w:tcPr>
            <w:tcW w:w="2268" w:type="dxa"/>
          </w:tcPr>
          <w:p w14:paraId="25775267" w14:textId="4C4D686D"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felix.drexler@charite.de</w:t>
            </w:r>
          </w:p>
        </w:tc>
        <w:tc>
          <w:tcPr>
            <w:tcW w:w="1106" w:type="dxa"/>
            <w:vAlign w:val="center"/>
          </w:tcPr>
          <w:p w14:paraId="6DA0F8A8" w14:textId="77777777" w:rsidR="00B207E0" w:rsidRDefault="00B207E0" w:rsidP="00B207E0">
            <w:pPr>
              <w:jc w:val="center"/>
              <w:rPr>
                <w:rFonts w:ascii="Aptos" w:hAnsi="Aptos" w:cs="Arial"/>
                <w:bCs/>
                <w:color w:val="000000" w:themeColor="text1"/>
                <w:sz w:val="20"/>
                <w:szCs w:val="20"/>
              </w:rPr>
            </w:pPr>
          </w:p>
        </w:tc>
      </w:tr>
      <w:tr w:rsidR="00B207E0" w14:paraId="71C19706" w14:textId="77777777" w:rsidTr="00E357DE">
        <w:tc>
          <w:tcPr>
            <w:tcW w:w="1838" w:type="dxa"/>
          </w:tcPr>
          <w:p w14:paraId="111D8E96" w14:textId="00946A69"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Amit</w:t>
            </w:r>
          </w:p>
        </w:tc>
        <w:tc>
          <w:tcPr>
            <w:tcW w:w="1134" w:type="dxa"/>
          </w:tcPr>
          <w:p w14:paraId="35F3D3C7" w14:textId="05D0854B"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Kapoor</w:t>
            </w:r>
          </w:p>
        </w:tc>
        <w:tc>
          <w:tcPr>
            <w:tcW w:w="2977" w:type="dxa"/>
          </w:tcPr>
          <w:p w14:paraId="6610577A" w14:textId="1B247FD6"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Center for Vaccines and Immunity, The Research Institute at Nationwide Children's Hospital, Columbus, Ohio, USA</w:t>
            </w:r>
          </w:p>
        </w:tc>
        <w:tc>
          <w:tcPr>
            <w:tcW w:w="2268" w:type="dxa"/>
          </w:tcPr>
          <w:p w14:paraId="1BF8C986" w14:textId="50AC0167"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amit.kapoor@nationwidechildrens.org</w:t>
            </w:r>
          </w:p>
        </w:tc>
        <w:tc>
          <w:tcPr>
            <w:tcW w:w="1106" w:type="dxa"/>
            <w:vAlign w:val="center"/>
          </w:tcPr>
          <w:p w14:paraId="3257EA3B" w14:textId="77777777" w:rsidR="00B207E0" w:rsidRDefault="00B207E0" w:rsidP="00B207E0">
            <w:pPr>
              <w:jc w:val="center"/>
              <w:rPr>
                <w:rFonts w:ascii="Aptos" w:hAnsi="Aptos" w:cs="Arial"/>
                <w:bCs/>
                <w:color w:val="000000" w:themeColor="text1"/>
                <w:sz w:val="20"/>
                <w:szCs w:val="20"/>
              </w:rPr>
            </w:pPr>
          </w:p>
        </w:tc>
      </w:tr>
      <w:tr w:rsidR="00B207E0" w14:paraId="287131B4" w14:textId="77777777" w:rsidTr="00E357DE">
        <w:tc>
          <w:tcPr>
            <w:tcW w:w="1838" w:type="dxa"/>
          </w:tcPr>
          <w:p w14:paraId="59D64738" w14:textId="5C93CEA4"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Volker</w:t>
            </w:r>
          </w:p>
        </w:tc>
        <w:tc>
          <w:tcPr>
            <w:tcW w:w="1134" w:type="dxa"/>
          </w:tcPr>
          <w:p w14:paraId="0C77171F" w14:textId="2B9633B6"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Lohmann</w:t>
            </w:r>
          </w:p>
        </w:tc>
        <w:tc>
          <w:tcPr>
            <w:tcW w:w="2977" w:type="dxa"/>
          </w:tcPr>
          <w:p w14:paraId="4FBEC9B1" w14:textId="6248EECF"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Department of Infectious Diseases, Molecular Virology, Heidelberg University, Heidelberg, Germany</w:t>
            </w:r>
          </w:p>
        </w:tc>
        <w:tc>
          <w:tcPr>
            <w:tcW w:w="2268" w:type="dxa"/>
          </w:tcPr>
          <w:p w14:paraId="654C6570" w14:textId="71BEA428"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Volker.Lohmann@med.uni-heidelberg.de</w:t>
            </w:r>
          </w:p>
        </w:tc>
        <w:tc>
          <w:tcPr>
            <w:tcW w:w="1106" w:type="dxa"/>
            <w:vAlign w:val="center"/>
          </w:tcPr>
          <w:p w14:paraId="3EDC673C" w14:textId="77777777" w:rsidR="00B207E0" w:rsidRDefault="00B207E0" w:rsidP="00B207E0">
            <w:pPr>
              <w:jc w:val="center"/>
              <w:rPr>
                <w:rFonts w:ascii="Aptos" w:hAnsi="Aptos" w:cs="Arial"/>
                <w:bCs/>
                <w:color w:val="000000" w:themeColor="text1"/>
                <w:sz w:val="20"/>
                <w:szCs w:val="20"/>
              </w:rPr>
            </w:pPr>
          </w:p>
        </w:tc>
      </w:tr>
      <w:tr w:rsidR="00B207E0" w14:paraId="7F645741" w14:textId="77777777" w:rsidTr="00E357DE">
        <w:trPr>
          <w:trHeight w:val="59"/>
        </w:trPr>
        <w:tc>
          <w:tcPr>
            <w:tcW w:w="1838" w:type="dxa"/>
          </w:tcPr>
          <w:p w14:paraId="198C961E" w14:textId="54B84E52"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Donald B</w:t>
            </w:r>
          </w:p>
        </w:tc>
        <w:tc>
          <w:tcPr>
            <w:tcW w:w="1134" w:type="dxa"/>
          </w:tcPr>
          <w:p w14:paraId="4167BA91" w14:textId="3C4AA010"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Smith</w:t>
            </w:r>
          </w:p>
        </w:tc>
        <w:tc>
          <w:tcPr>
            <w:tcW w:w="2977" w:type="dxa"/>
          </w:tcPr>
          <w:p w14:paraId="436D12F5" w14:textId="22FE72A3"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Nuffield Department of Medicine, University of Oxford, Oxford, United Kingdom</w:t>
            </w:r>
          </w:p>
        </w:tc>
        <w:tc>
          <w:tcPr>
            <w:tcW w:w="2268" w:type="dxa"/>
          </w:tcPr>
          <w:p w14:paraId="4A7D2961" w14:textId="39AC8745"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donald.smith.ictv@gmail.com</w:t>
            </w:r>
          </w:p>
        </w:tc>
        <w:tc>
          <w:tcPr>
            <w:tcW w:w="1106" w:type="dxa"/>
            <w:vAlign w:val="center"/>
          </w:tcPr>
          <w:p w14:paraId="3EA9490D" w14:textId="77777777" w:rsidR="00B207E0" w:rsidRDefault="00B207E0" w:rsidP="00B207E0">
            <w:pPr>
              <w:jc w:val="center"/>
              <w:rPr>
                <w:rFonts w:ascii="Aptos" w:hAnsi="Aptos" w:cs="Arial"/>
                <w:bCs/>
                <w:color w:val="000000" w:themeColor="text1"/>
                <w:sz w:val="20"/>
                <w:szCs w:val="20"/>
              </w:rPr>
            </w:pPr>
          </w:p>
        </w:tc>
      </w:tr>
      <w:tr w:rsidR="00B207E0" w14:paraId="561EB9C9" w14:textId="77777777" w:rsidTr="00E357DE">
        <w:tc>
          <w:tcPr>
            <w:tcW w:w="1838" w:type="dxa"/>
          </w:tcPr>
          <w:p w14:paraId="47744928" w14:textId="4BD6673C"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Jack T</w:t>
            </w:r>
          </w:p>
        </w:tc>
        <w:tc>
          <w:tcPr>
            <w:tcW w:w="1134" w:type="dxa"/>
          </w:tcPr>
          <w:p w14:paraId="532756C7" w14:textId="15EB6294"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Stapleton</w:t>
            </w:r>
          </w:p>
        </w:tc>
        <w:tc>
          <w:tcPr>
            <w:tcW w:w="2977" w:type="dxa"/>
          </w:tcPr>
          <w:p w14:paraId="2738E291" w14:textId="16809F39"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Departments of Internal Medicine, Microbiology and Immunology, University of Iowa and Iowa City VA Healthcare, Iowa City, Iowa, USA</w:t>
            </w:r>
          </w:p>
        </w:tc>
        <w:tc>
          <w:tcPr>
            <w:tcW w:w="2268" w:type="dxa"/>
          </w:tcPr>
          <w:p w14:paraId="4C589916" w14:textId="2ACE3BE8"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jack-stapleton@uiowa.edu</w:t>
            </w:r>
          </w:p>
        </w:tc>
        <w:tc>
          <w:tcPr>
            <w:tcW w:w="1106" w:type="dxa"/>
            <w:vAlign w:val="center"/>
          </w:tcPr>
          <w:p w14:paraId="7DF5B49C" w14:textId="77777777" w:rsidR="00B207E0" w:rsidRDefault="00B207E0" w:rsidP="00B207E0">
            <w:pPr>
              <w:jc w:val="center"/>
              <w:rPr>
                <w:rFonts w:ascii="Aptos" w:hAnsi="Aptos" w:cs="Arial"/>
                <w:bCs/>
                <w:color w:val="000000" w:themeColor="text1"/>
                <w:sz w:val="20"/>
                <w:szCs w:val="20"/>
              </w:rPr>
            </w:pPr>
          </w:p>
        </w:tc>
      </w:tr>
      <w:tr w:rsidR="00B207E0" w14:paraId="1080E306" w14:textId="77777777" w:rsidTr="00E357DE">
        <w:tc>
          <w:tcPr>
            <w:tcW w:w="1838" w:type="dxa"/>
          </w:tcPr>
          <w:p w14:paraId="30111EEB" w14:textId="49B8DEB7" w:rsidR="00B207E0" w:rsidRPr="00E357DE" w:rsidRDefault="00B207E0" w:rsidP="00B207E0">
            <w:pPr>
              <w:rPr>
                <w:rFonts w:ascii="Aptos" w:hAnsi="Aptos" w:cs="Arial"/>
                <w:bCs/>
                <w:color w:val="000000" w:themeColor="text1"/>
                <w:sz w:val="18"/>
                <w:szCs w:val="18"/>
              </w:rPr>
            </w:pPr>
            <w:r w:rsidRPr="00E357DE">
              <w:rPr>
                <w:rFonts w:ascii="Aptos" w:hAnsi="Aptos" w:cs="Arial"/>
                <w:bCs/>
                <w:color w:val="000000" w:themeColor="text1"/>
                <w:sz w:val="18"/>
                <w:szCs w:val="18"/>
              </w:rPr>
              <w:t>Niko</w:t>
            </w:r>
            <w:r>
              <w:rPr>
                <w:rFonts w:ascii="Aptos" w:hAnsi="Aptos" w:cs="Arial"/>
                <w:bCs/>
                <w:color w:val="000000" w:themeColor="text1"/>
                <w:sz w:val="18"/>
                <w:szCs w:val="18"/>
              </w:rPr>
              <w:t>laos</w:t>
            </w:r>
          </w:p>
        </w:tc>
        <w:tc>
          <w:tcPr>
            <w:tcW w:w="1134" w:type="dxa"/>
          </w:tcPr>
          <w:p w14:paraId="1BDBE634" w14:textId="0231764D"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Vasilakis</w:t>
            </w:r>
          </w:p>
        </w:tc>
        <w:tc>
          <w:tcPr>
            <w:tcW w:w="2977" w:type="dxa"/>
          </w:tcPr>
          <w:p w14:paraId="5E1B21A5" w14:textId="5F691689"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Department of Pathology and Center for Vector-Borne and Zoonotic Diseases, University of Texas Medical Branch, Galveston, Texas, USA</w:t>
            </w:r>
          </w:p>
        </w:tc>
        <w:tc>
          <w:tcPr>
            <w:tcW w:w="2268" w:type="dxa"/>
          </w:tcPr>
          <w:p w14:paraId="51E69F17" w14:textId="44DD04F4" w:rsidR="00B207E0" w:rsidRPr="00E357DE" w:rsidRDefault="00B207E0" w:rsidP="00B207E0">
            <w:pPr>
              <w:rPr>
                <w:rFonts w:ascii="Aptos" w:hAnsi="Aptos" w:cs="Arial"/>
                <w:bCs/>
                <w:color w:val="000000" w:themeColor="text1"/>
                <w:sz w:val="18"/>
                <w:szCs w:val="18"/>
              </w:rPr>
            </w:pPr>
            <w:r w:rsidRPr="00E357DE">
              <w:rPr>
                <w:rFonts w:ascii="Aptos" w:hAnsi="Aptos"/>
                <w:sz w:val="18"/>
                <w:szCs w:val="18"/>
              </w:rPr>
              <w:t>nivasila@utmb.edu</w:t>
            </w:r>
          </w:p>
        </w:tc>
        <w:tc>
          <w:tcPr>
            <w:tcW w:w="1106" w:type="dxa"/>
            <w:vAlign w:val="center"/>
          </w:tcPr>
          <w:p w14:paraId="177221A1" w14:textId="77777777" w:rsidR="00B207E0" w:rsidRDefault="00B207E0" w:rsidP="00B207E0">
            <w:pPr>
              <w:jc w:val="center"/>
              <w:rPr>
                <w:rFonts w:ascii="Aptos" w:hAnsi="Aptos" w:cs="Arial"/>
                <w:bCs/>
                <w:color w:val="000000" w:themeColor="text1"/>
                <w:sz w:val="20"/>
                <w:szCs w:val="20"/>
              </w:rPr>
            </w:pPr>
          </w:p>
        </w:tc>
      </w:tr>
    </w:tbl>
    <w:p w14:paraId="6A0210B1" w14:textId="77777777" w:rsidR="00E357DE" w:rsidRDefault="00E357DE" w:rsidP="000A7027">
      <w:pPr>
        <w:spacing w:before="120" w:after="120"/>
        <w:rPr>
          <w:rFonts w:ascii="Aptos" w:hAnsi="Aptos" w:cs="Arial"/>
          <w:b/>
          <w:sz w:val="20"/>
          <w:szCs w:val="20"/>
        </w:rPr>
      </w:pPr>
    </w:p>
    <w:p w14:paraId="1382B4BD" w14:textId="732EEB34"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1DB9E875"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6D8C145D" w:rsidR="00D062BE" w:rsidRDefault="0054631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BC527C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A1D66FF"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tcPr>
          <w:p w14:paraId="44334E47" w14:textId="1F431FAB" w:rsidR="0072682D" w:rsidRPr="0054631E" w:rsidRDefault="00CE69A4" w:rsidP="00DD58AA">
            <w:pPr>
              <w:rPr>
                <w:rFonts w:ascii="Aptos" w:hAnsi="Aptos" w:cs="Arial"/>
                <w:sz w:val="20"/>
                <w:szCs w:val="20"/>
              </w:rPr>
            </w:pPr>
            <w:del w:id="5" w:author="Jens H. Kuhn" w:date="2025-09-17T22:44:00Z">
              <w:r w:rsidRPr="009C3FD9" w:rsidDel="00A62854">
                <w:rPr>
                  <w:rFonts w:ascii="Aptos" w:hAnsi="Aptos" w:cs="Arial"/>
                  <w:sz w:val="20"/>
                  <w:szCs w:val="20"/>
                  <w:rPrChange w:id="6" w:author="Peter Simmonds" w:date="2025-09-22T08:27:00Z">
                    <w:rPr>
                      <w:rFonts w:ascii="Aptos" w:hAnsi="Aptos" w:cs="Arial"/>
                      <w:i/>
                      <w:iCs/>
                      <w:sz w:val="20"/>
                      <w:szCs w:val="20"/>
                    </w:rPr>
                  </w:rPrChange>
                </w:rPr>
                <w:delText>ICTV</w:delText>
              </w:r>
              <w:r w:rsidRPr="009C3FD9" w:rsidDel="00A62854">
                <w:rPr>
                  <w:rFonts w:ascii="Aptos" w:hAnsi="Aptos" w:cs="Arial"/>
                  <w:sz w:val="20"/>
                  <w:szCs w:val="20"/>
                  <w:u w:val="single"/>
                  <w:rPrChange w:id="7" w:author="Peter Simmonds" w:date="2025-09-22T08:27:00Z">
                    <w:rPr>
                      <w:rFonts w:ascii="Aptos" w:hAnsi="Aptos" w:cs="Arial"/>
                      <w:i/>
                      <w:iCs/>
                      <w:sz w:val="20"/>
                      <w:szCs w:val="20"/>
                      <w:u w:val="single"/>
                    </w:rPr>
                  </w:rPrChange>
                </w:rPr>
                <w:delText xml:space="preserve"> </w:delText>
              </w:r>
            </w:del>
            <w:ins w:id="8" w:author="Jens H. Kuhn" w:date="2025-09-17T22:44:00Z">
              <w:r w:rsidR="00A62854" w:rsidRPr="009C3FD9">
                <w:rPr>
                  <w:rFonts w:ascii="Aptos" w:hAnsi="Aptos" w:cs="Arial"/>
                  <w:sz w:val="20"/>
                  <w:szCs w:val="20"/>
                  <w:rPrChange w:id="9" w:author="Peter Simmonds" w:date="2025-09-22T08:27:00Z">
                    <w:rPr>
                      <w:rFonts w:ascii="Aptos" w:hAnsi="Aptos" w:cs="Arial"/>
                      <w:i/>
                      <w:iCs/>
                      <w:sz w:val="20"/>
                      <w:szCs w:val="20"/>
                    </w:rPr>
                  </w:rPrChange>
                </w:rPr>
                <w:t>ICTV</w:t>
              </w:r>
              <w:r w:rsidR="00A62854">
                <w:rPr>
                  <w:rFonts w:ascii="Aptos" w:hAnsi="Aptos" w:cs="Arial"/>
                  <w:i/>
                  <w:iCs/>
                  <w:sz w:val="20"/>
                  <w:szCs w:val="20"/>
                  <w:u w:val="single"/>
                </w:rPr>
                <w:t xml:space="preserve"> </w:t>
              </w:r>
            </w:ins>
            <w:r w:rsidR="0054631E">
              <w:rPr>
                <w:rFonts w:ascii="Aptos" w:hAnsi="Aptos" w:cs="Arial"/>
                <w:i/>
                <w:iCs/>
                <w:sz w:val="20"/>
                <w:szCs w:val="20"/>
              </w:rPr>
              <w:t xml:space="preserve">Flaviviridae </w:t>
            </w:r>
            <w:r w:rsidR="0054631E">
              <w:rPr>
                <w:rFonts w:ascii="Aptos" w:hAnsi="Aptos" w:cs="Arial"/>
                <w:sz w:val="20"/>
                <w:szCs w:val="20"/>
              </w:rPr>
              <w:t>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00FD30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A3CE979" w:rsidR="00BE4F5A" w:rsidRPr="00C95FB7" w:rsidRDefault="00CE69A4" w:rsidP="00DD58AA">
            <w:pPr>
              <w:rPr>
                <w:rFonts w:ascii="Aptos" w:hAnsi="Aptos" w:cs="Arial"/>
                <w:sz w:val="20"/>
                <w:szCs w:val="20"/>
              </w:rPr>
            </w:pPr>
            <w:r>
              <w:rPr>
                <w:rFonts w:ascii="Aptos" w:hAnsi="Aptos" w:cs="Arial"/>
                <w:sz w:val="20"/>
                <w:szCs w:val="20"/>
              </w:rPr>
              <w:t xml:space="preserve">ICTV </w:t>
            </w:r>
            <w:r w:rsidR="0054631E">
              <w:rPr>
                <w:rFonts w:ascii="Aptos" w:hAnsi="Aptos" w:cs="Arial"/>
                <w:i/>
                <w:iCs/>
                <w:sz w:val="20"/>
                <w:szCs w:val="20"/>
              </w:rPr>
              <w:t xml:space="preserve">Flaviviridae </w:t>
            </w:r>
            <w:r w:rsidR="0054631E">
              <w:rPr>
                <w:rFonts w:ascii="Aptos" w:hAnsi="Aptos" w:cs="Arial"/>
                <w:sz w:val="20"/>
                <w:szCs w:val="20"/>
              </w:rPr>
              <w:t>Study Group</w:t>
            </w:r>
          </w:p>
        </w:tc>
        <w:tc>
          <w:tcPr>
            <w:tcW w:w="1984" w:type="dxa"/>
          </w:tcPr>
          <w:p w14:paraId="7D842500" w14:textId="57735C51" w:rsidR="00BE4F5A" w:rsidRPr="00C95FB7" w:rsidRDefault="00A62854" w:rsidP="00DD58AA">
            <w:pPr>
              <w:rPr>
                <w:rFonts w:ascii="Aptos" w:hAnsi="Aptos" w:cs="Arial"/>
                <w:sz w:val="20"/>
                <w:szCs w:val="20"/>
              </w:rPr>
            </w:pPr>
            <w:ins w:id="10" w:author="Jens H. Kuhn" w:date="2025-09-17T22:44:00Z">
              <w:r>
                <w:rPr>
                  <w:rFonts w:ascii="Aptos" w:hAnsi="Aptos" w:cs="Arial"/>
                  <w:sz w:val="20"/>
                  <w:szCs w:val="20"/>
                </w:rPr>
                <w:t>11</w:t>
              </w:r>
            </w:ins>
          </w:p>
        </w:tc>
        <w:tc>
          <w:tcPr>
            <w:tcW w:w="1985" w:type="dxa"/>
          </w:tcPr>
          <w:p w14:paraId="518C703A" w14:textId="10A557F5" w:rsidR="00BE4F5A" w:rsidRPr="00C95FB7" w:rsidRDefault="00A62854" w:rsidP="00DD58AA">
            <w:pPr>
              <w:rPr>
                <w:rFonts w:ascii="Aptos" w:hAnsi="Aptos" w:cs="Arial"/>
                <w:sz w:val="20"/>
                <w:szCs w:val="20"/>
              </w:rPr>
            </w:pPr>
            <w:ins w:id="11" w:author="Jens H. Kuhn" w:date="2025-09-17T22:44:00Z">
              <w:r>
                <w:rPr>
                  <w:rFonts w:ascii="Aptos" w:hAnsi="Aptos" w:cs="Arial"/>
                  <w:sz w:val="20"/>
                  <w:szCs w:val="20"/>
                </w:rPr>
                <w:t>0</w:t>
              </w:r>
            </w:ins>
          </w:p>
        </w:tc>
        <w:tc>
          <w:tcPr>
            <w:tcW w:w="2126" w:type="dxa"/>
          </w:tcPr>
          <w:p w14:paraId="13BA4B66" w14:textId="11CB227C" w:rsidR="00BE4F5A" w:rsidRPr="00C95FB7" w:rsidRDefault="00A62854" w:rsidP="00DD58AA">
            <w:pPr>
              <w:rPr>
                <w:rFonts w:ascii="Aptos" w:hAnsi="Aptos" w:cs="Arial"/>
                <w:sz w:val="20"/>
                <w:szCs w:val="20"/>
              </w:rPr>
            </w:pPr>
            <w:ins w:id="12" w:author="Jens H. Kuhn" w:date="2025-09-17T22:44:00Z">
              <w:r>
                <w:rPr>
                  <w:rFonts w:ascii="Aptos" w:hAnsi="Aptos" w:cs="Arial"/>
                  <w:sz w:val="20"/>
                  <w:szCs w:val="20"/>
                </w:rPr>
                <w:t>0</w:t>
              </w:r>
            </w:ins>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0426E3">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7D89244" w:rsidR="003A18C5" w:rsidRPr="001D0007" w:rsidRDefault="003A18C5" w:rsidP="000426E3">
            <w:pPr>
              <w:rPr>
                <w:rFonts w:ascii="Aptos" w:hAnsi="Aptos" w:cs="Arial"/>
                <w:bCs/>
                <w:color w:val="000000" w:themeColor="text1"/>
                <w:sz w:val="20"/>
                <w:szCs w:val="20"/>
              </w:rPr>
            </w:pPr>
            <w:r>
              <w:rPr>
                <w:rFonts w:ascii="Aptos" w:hAnsi="Aptos" w:cs="Arial"/>
                <w:bCs/>
                <w:sz w:val="20"/>
                <w:szCs w:val="20"/>
              </w:rPr>
              <w:t xml:space="preserve">  </w:t>
            </w:r>
            <w:r w:rsidR="00620001">
              <w:rPr>
                <w:rFonts w:ascii="Aptos" w:hAnsi="Aptos" w:cs="Arial"/>
                <w:bCs/>
                <w:sz w:val="20"/>
                <w:szCs w:val="20"/>
              </w:rPr>
              <w:t>20</w:t>
            </w:r>
            <w:r w:rsidR="0054631E">
              <w:rPr>
                <w:rFonts w:ascii="Aptos" w:hAnsi="Aptos" w:cs="Arial"/>
                <w:bCs/>
                <w:sz w:val="20"/>
                <w:szCs w:val="20"/>
              </w:rPr>
              <w:t>/0</w:t>
            </w:r>
            <w:r w:rsidR="005A732E">
              <w:rPr>
                <w:rFonts w:ascii="Aptos" w:hAnsi="Aptos" w:cs="Arial"/>
                <w:bCs/>
                <w:sz w:val="20"/>
                <w:szCs w:val="20"/>
              </w:rPr>
              <w:t>6</w:t>
            </w:r>
            <w:r w:rsidR="0054631E">
              <w:rPr>
                <w:rFonts w:ascii="Aptos" w:hAnsi="Aptos" w:cs="Arial"/>
                <w:bCs/>
                <w:sz w:val="20"/>
                <w:szCs w:val="20"/>
              </w:rPr>
              <w:t>/2025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5EC1B7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E023872" w:rsidR="000A7027" w:rsidRDefault="00A62854" w:rsidP="00DD58AA">
            <w:pPr>
              <w:rPr>
                <w:rFonts w:ascii="Aptos" w:eastAsia="Times" w:hAnsi="Aptos" w:cs="Arial"/>
                <w:b/>
                <w:color w:val="000000"/>
                <w:sz w:val="20"/>
                <w:szCs w:val="20"/>
                <w:lang w:eastAsia="en-GB"/>
              </w:rPr>
            </w:pPr>
            <w:ins w:id="13" w:author="Jens H. Kuhn" w:date="2025-09-17T22:45:00Z">
              <w:r>
                <w:rPr>
                  <w:rFonts w:ascii="Aptos" w:eastAsia="Times" w:hAnsi="Aptos" w:cs="Arial"/>
                  <w:b/>
                  <w:color w:val="000000"/>
                  <w:sz w:val="20"/>
                  <w:szCs w:val="20"/>
                  <w:lang w:eastAsia="en-GB"/>
                </w:rPr>
                <w:t>x</w:t>
              </w:r>
            </w:ins>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385E0F57" w:rsidR="000A7027" w:rsidRPr="00C95FB7" w:rsidDel="009C3FD9" w:rsidRDefault="00A62854" w:rsidP="009C3FD9">
            <w:pPr>
              <w:rPr>
                <w:del w:id="14" w:author="Peter Simmonds" w:date="2025-09-22T08:29:00Z"/>
                <w:rFonts w:ascii="Aptos" w:hAnsi="Aptos" w:cs="Arial"/>
                <w:sz w:val="20"/>
                <w:szCs w:val="20"/>
              </w:rPr>
              <w:pPrChange w:id="15" w:author="Peter Simmonds" w:date="2025-09-22T08:29:00Z">
                <w:pPr/>
              </w:pPrChange>
            </w:pPr>
            <w:ins w:id="16" w:author="Jens H. Kuhn" w:date="2025-09-17T22:45:00Z">
              <w:r>
                <w:rPr>
                  <w:rFonts w:ascii="Aptos" w:hAnsi="Aptos" w:cs="Arial"/>
                  <w:sz w:val="20"/>
                  <w:szCs w:val="20"/>
                </w:rPr>
                <w:t>Fix title</w:t>
              </w:r>
            </w:ins>
            <w:ins w:id="17" w:author="Peter Simmonds" w:date="2025-09-22T08:29:00Z">
              <w:r w:rsidR="009C3FD9">
                <w:rPr>
                  <w:rFonts w:ascii="Aptos" w:hAnsi="Aptos" w:cs="Arial"/>
                  <w:sz w:val="20"/>
                  <w:szCs w:val="20"/>
                </w:rPr>
                <w:t xml:space="preserve">. </w:t>
              </w:r>
            </w:ins>
            <w:ins w:id="18" w:author="Jens H. Kuhn" w:date="2025-09-17T22:45:00Z">
              <w:del w:id="19" w:author="Peter Simmonds" w:date="2025-09-22T08:29:00Z">
                <w:r w:rsidDel="009C3FD9">
                  <w:rPr>
                    <w:rFonts w:ascii="Aptos" w:hAnsi="Aptos" w:cs="Arial"/>
                    <w:sz w:val="20"/>
                    <w:szCs w:val="20"/>
                  </w:rPr>
                  <w:delText>;</w:delText>
                </w:r>
              </w:del>
              <w:r>
                <w:rPr>
                  <w:rFonts w:ascii="Aptos" w:hAnsi="Aptos" w:cs="Arial"/>
                  <w:sz w:val="20"/>
                  <w:szCs w:val="20"/>
                </w:rPr>
                <w:t xml:space="preserve"> </w:t>
              </w:r>
              <w:del w:id="20" w:author="Peter Simmonds" w:date="2025-09-22T08:29:00Z">
                <w:r w:rsidDel="009C3FD9">
                  <w:rPr>
                    <w:rFonts w:ascii="Aptos" w:hAnsi="Aptos" w:cs="Arial"/>
                    <w:sz w:val="20"/>
                    <w:szCs w:val="20"/>
                  </w:rPr>
                  <w:delText>ensure concordance with TP 2025.006S</w:delText>
                </w:r>
              </w:del>
            </w:ins>
          </w:p>
          <w:p w14:paraId="1958B433" w14:textId="77777777" w:rsidR="000A7027" w:rsidRPr="00C95FB7" w:rsidRDefault="000A7027" w:rsidP="009C3FD9">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1F76B955" w14:textId="35BEFF6E"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3840A9E"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C8E83F8" w:rsidR="00296DA3" w:rsidRPr="00C95FB7" w:rsidRDefault="00A62854" w:rsidP="00DD58AA">
            <w:pPr>
              <w:rPr>
                <w:rFonts w:ascii="Aptos" w:hAnsi="Aptos" w:cs="Arial"/>
                <w:sz w:val="20"/>
                <w:szCs w:val="20"/>
              </w:rPr>
            </w:pPr>
            <w:ins w:id="21" w:author="Jens H. Kuhn" w:date="2025-09-17T22:45:00Z">
              <w:r>
                <w:rPr>
                  <w:rFonts w:ascii="Aptos" w:hAnsi="Aptos" w:cs="Arial"/>
                  <w:sz w:val="20"/>
                  <w:szCs w:val="20"/>
                </w:rPr>
                <w:t>Done</w:t>
              </w:r>
            </w:ins>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41A5CDC" w:rsidR="00BE4F5A" w:rsidRDefault="00A62854" w:rsidP="00DD58AA">
            <w:pPr>
              <w:rPr>
                <w:rFonts w:ascii="Aptos" w:hAnsi="Aptos" w:cs="Arial"/>
                <w:bCs/>
                <w:sz w:val="20"/>
                <w:szCs w:val="20"/>
              </w:rPr>
            </w:pPr>
            <w:ins w:id="22" w:author="Jens H. Kuhn" w:date="2025-09-17T22:45:00Z">
              <w:r>
                <w:rPr>
                  <w:rFonts w:ascii="Aptos" w:hAnsi="Aptos" w:cs="Arial"/>
                  <w:bCs/>
                  <w:sz w:val="20"/>
                  <w:szCs w:val="20"/>
                </w:rPr>
                <w:t>09/17/2025</w:t>
              </w:r>
            </w:ins>
          </w:p>
        </w:tc>
      </w:tr>
    </w:tbl>
    <w:p w14:paraId="5F5E1C06" w14:textId="77777777" w:rsidR="00953FFE" w:rsidRDefault="00953FFE" w:rsidP="00DD58AA">
      <w:pPr>
        <w:ind w:firstLine="720"/>
        <w:rPr>
          <w:rFonts w:ascii="Aptos" w:hAnsi="Aptos" w:cs="Arial"/>
          <w:b/>
          <w:bCs/>
          <w:sz w:val="20"/>
          <w:szCs w:val="20"/>
        </w:rPr>
      </w:pPr>
    </w:p>
    <w:p w14:paraId="7C2D104C" w14:textId="1519E451" w:rsidR="002955F6" w:rsidRDefault="002955F6">
      <w:pPr>
        <w:rPr>
          <w:rFonts w:ascii="Aptos" w:hAnsi="Aptos" w:cs="Arial"/>
          <w:color w:val="C00000"/>
          <w:sz w:val="20"/>
          <w:szCs w:val="20"/>
        </w:rPr>
      </w:pPr>
      <w:r>
        <w:rPr>
          <w:rFonts w:ascii="Aptos" w:hAnsi="Aptos" w:cs="Arial"/>
          <w:color w:val="C00000"/>
          <w:sz w:val="20"/>
          <w:szCs w:val="20"/>
        </w:rPr>
        <w:br w:type="page"/>
      </w:r>
    </w:p>
    <w:p w14:paraId="1D58BFF5" w14:textId="77777777" w:rsidR="00CF59EA" w:rsidRDefault="00CF59EA" w:rsidP="00DD58AA">
      <w:pPr>
        <w:rPr>
          <w:rFonts w:ascii="Aptos" w:hAnsi="Aptos" w:cs="Arial"/>
          <w:color w:val="C00000"/>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468C8F55"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242E89F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2A31CE3"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6075F094"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365D37A6"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59B572C2"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18038296"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010F8CAD"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279B5893" w:rsidR="00953FFE" w:rsidRDefault="0031764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36980549"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0B663A6F"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0426E3">
        <w:trPr>
          <w:trHeight w:val="297"/>
        </w:trPr>
        <w:tc>
          <w:tcPr>
            <w:tcW w:w="8926" w:type="dxa"/>
            <w:gridSpan w:val="2"/>
            <w:shd w:val="clear" w:color="auto" w:fill="F2F2F2" w:themeFill="background1" w:themeFillShade="F2"/>
          </w:tcPr>
          <w:p w14:paraId="20EDA6C5" w14:textId="552B3549" w:rsidR="00333392" w:rsidRPr="00220A26" w:rsidRDefault="00333392" w:rsidP="000426E3">
            <w:pPr>
              <w:rPr>
                <w:rFonts w:ascii="Aptos" w:hAnsi="Aptos" w:cs="Arial"/>
                <w:b/>
                <w:color w:val="0000FF"/>
                <w:sz w:val="20"/>
              </w:rPr>
            </w:pPr>
            <w:bookmarkStart w:id="23" w:name="_Hlk191744689"/>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0426E3">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0426E3">
            <w:pPr>
              <w:rPr>
                <w:rFonts w:ascii="Aptos" w:hAnsi="Aptos" w:cs="Arial"/>
                <w:b/>
                <w:sz w:val="20"/>
                <w:szCs w:val="20"/>
              </w:rPr>
            </w:pPr>
            <w:r>
              <w:rPr>
                <w:rFonts w:ascii="Aptos" w:hAnsi="Aptos" w:cs="Arial"/>
                <w:b/>
                <w:sz w:val="20"/>
                <w:szCs w:val="20"/>
              </w:rPr>
              <w:t>Etymology of the term</w:t>
            </w:r>
          </w:p>
        </w:tc>
      </w:tr>
      <w:tr w:rsidR="00E357DE" w:rsidRPr="009F7856" w14:paraId="622A8770" w14:textId="77777777" w:rsidTr="00A33FC8">
        <w:trPr>
          <w:trHeight w:val="71"/>
        </w:trPr>
        <w:tc>
          <w:tcPr>
            <w:tcW w:w="2547" w:type="dxa"/>
            <w:vAlign w:val="center"/>
          </w:tcPr>
          <w:p w14:paraId="6CEB7EE5" w14:textId="4F988FA5" w:rsidR="00E357DE" w:rsidRDefault="00E357DE" w:rsidP="00E357DE">
            <w:pPr>
              <w:jc w:val="both"/>
              <w:rPr>
                <w:rFonts w:ascii="Aptos" w:hAnsi="Aptos" w:cs="Arial"/>
                <w:i/>
                <w:color w:val="000000" w:themeColor="text1"/>
                <w:sz w:val="20"/>
                <w:szCs w:val="20"/>
              </w:rPr>
            </w:pPr>
            <w:r>
              <w:rPr>
                <w:rFonts w:ascii="Aptos" w:hAnsi="Aptos" w:cs="Arial"/>
                <w:i/>
                <w:color w:val="000000" w:themeColor="text1"/>
                <w:sz w:val="20"/>
                <w:szCs w:val="20"/>
              </w:rPr>
              <w:t xml:space="preserve">Pestivirus </w:t>
            </w:r>
            <w:r w:rsidR="00823A9E">
              <w:rPr>
                <w:rFonts w:ascii="Aptos" w:hAnsi="Aptos" w:cs="Arial"/>
                <w:i/>
                <w:color w:val="000000" w:themeColor="text1"/>
                <w:sz w:val="20"/>
                <w:szCs w:val="20"/>
              </w:rPr>
              <w:t>steiermarkense</w:t>
            </w:r>
          </w:p>
        </w:tc>
        <w:tc>
          <w:tcPr>
            <w:tcW w:w="6379" w:type="dxa"/>
          </w:tcPr>
          <w:p w14:paraId="21700989" w14:textId="63AC95CB" w:rsidR="00E357DE" w:rsidRDefault="00823A9E" w:rsidP="00E357DE">
            <w:pPr>
              <w:jc w:val="both"/>
              <w:rPr>
                <w:rFonts w:ascii="Aptos" w:hAnsi="Aptos" w:cs="Arial"/>
                <w:color w:val="000000" w:themeColor="text1"/>
                <w:sz w:val="20"/>
                <w:szCs w:val="20"/>
              </w:rPr>
            </w:pPr>
            <w:r>
              <w:rPr>
                <w:rFonts w:ascii="Aptos" w:hAnsi="Aptos"/>
                <w:sz w:val="20"/>
                <w:szCs w:val="20"/>
              </w:rPr>
              <w:t>Named after Steiermark (Styria), the state in Austria, where Linda virus was discovered</w:t>
            </w:r>
          </w:p>
        </w:tc>
      </w:tr>
      <w:tr w:rsidR="00E357DE" w:rsidRPr="009F7856" w14:paraId="025B60B1" w14:textId="77777777" w:rsidTr="00D11C93">
        <w:trPr>
          <w:trHeight w:val="71"/>
        </w:trPr>
        <w:tc>
          <w:tcPr>
            <w:tcW w:w="2547" w:type="dxa"/>
          </w:tcPr>
          <w:p w14:paraId="309D248C" w14:textId="0574027E" w:rsidR="00E357DE" w:rsidRDefault="00E357DE" w:rsidP="00E357DE">
            <w:pPr>
              <w:jc w:val="both"/>
              <w:rPr>
                <w:rFonts w:ascii="Aptos" w:hAnsi="Aptos" w:cs="Arial"/>
                <w:i/>
                <w:color w:val="000000" w:themeColor="text1"/>
                <w:sz w:val="20"/>
                <w:szCs w:val="20"/>
              </w:rPr>
            </w:pPr>
            <w:r w:rsidRPr="00BF614A">
              <w:rPr>
                <w:rFonts w:ascii="Aptos" w:hAnsi="Aptos" w:cs="Arial"/>
                <w:i/>
                <w:color w:val="000000" w:themeColor="text1"/>
                <w:sz w:val="20"/>
                <w:szCs w:val="20"/>
              </w:rPr>
              <w:t xml:space="preserve">Pestivirus </w:t>
            </w:r>
            <w:r w:rsidR="00823A9E" w:rsidRPr="00823A9E">
              <w:rPr>
                <w:rFonts w:ascii="Aptos" w:hAnsi="Aptos" w:cs="Arial"/>
                <w:i/>
                <w:color w:val="000000" w:themeColor="text1"/>
                <w:sz w:val="20"/>
                <w:szCs w:val="20"/>
              </w:rPr>
              <w:t>phocoenae</w:t>
            </w:r>
          </w:p>
        </w:tc>
        <w:tc>
          <w:tcPr>
            <w:tcW w:w="6379" w:type="dxa"/>
          </w:tcPr>
          <w:p w14:paraId="178FCA94" w14:textId="6A05F746" w:rsidR="00E357DE" w:rsidRPr="002E0972" w:rsidRDefault="00823A9E" w:rsidP="00E357DE">
            <w:pPr>
              <w:jc w:val="both"/>
              <w:rPr>
                <w:rFonts w:ascii="Aptos" w:hAnsi="Aptos" w:cs="Arial"/>
                <w:color w:val="000000" w:themeColor="text1"/>
                <w:sz w:val="20"/>
                <w:szCs w:val="20"/>
              </w:rPr>
            </w:pPr>
            <w:r>
              <w:rPr>
                <w:rFonts w:ascii="Aptos" w:hAnsi="Aptos"/>
                <w:sz w:val="20"/>
                <w:szCs w:val="20"/>
              </w:rPr>
              <w:t xml:space="preserve">Named after the host genus, </w:t>
            </w:r>
            <w:r w:rsidRPr="006520C8">
              <w:rPr>
                <w:rFonts w:ascii="Aptos" w:hAnsi="Aptos"/>
                <w:i/>
                <w:iCs/>
                <w:sz w:val="20"/>
                <w:szCs w:val="20"/>
              </w:rPr>
              <w:t>Phoecena</w:t>
            </w:r>
            <w:r w:rsidR="000A6B4F">
              <w:rPr>
                <w:rFonts w:ascii="Aptos" w:hAnsi="Aptos"/>
                <w:sz w:val="20"/>
                <w:szCs w:val="20"/>
              </w:rPr>
              <w:t xml:space="preserve"> (porpoises)</w:t>
            </w:r>
          </w:p>
        </w:tc>
      </w:tr>
      <w:tr w:rsidR="00E357DE" w:rsidRPr="009F7856" w14:paraId="48273F44" w14:textId="77777777" w:rsidTr="00D11C93">
        <w:trPr>
          <w:trHeight w:val="71"/>
        </w:trPr>
        <w:tc>
          <w:tcPr>
            <w:tcW w:w="2547" w:type="dxa"/>
          </w:tcPr>
          <w:p w14:paraId="2B4F2A8D" w14:textId="40D55ADD" w:rsidR="00E357DE" w:rsidRPr="00040CB0" w:rsidRDefault="00E357DE" w:rsidP="00E357DE">
            <w:pPr>
              <w:jc w:val="both"/>
              <w:rPr>
                <w:rFonts w:ascii="Aptos" w:hAnsi="Aptos" w:cs="Arial"/>
                <w:b/>
                <w:color w:val="000000" w:themeColor="text1"/>
                <w:sz w:val="20"/>
                <w:szCs w:val="20"/>
              </w:rPr>
            </w:pPr>
            <w:r w:rsidRPr="00BF614A">
              <w:rPr>
                <w:rFonts w:ascii="Aptos" w:hAnsi="Aptos" w:cs="Arial"/>
                <w:i/>
                <w:color w:val="000000" w:themeColor="text1"/>
                <w:sz w:val="20"/>
                <w:szCs w:val="20"/>
              </w:rPr>
              <w:t xml:space="preserve">Pestivirus </w:t>
            </w:r>
            <w:r w:rsidR="000A6B4F">
              <w:rPr>
                <w:rFonts w:ascii="Aptos" w:hAnsi="Aptos" w:cs="Arial"/>
                <w:i/>
                <w:color w:val="000000" w:themeColor="text1"/>
                <w:sz w:val="20"/>
                <w:szCs w:val="20"/>
              </w:rPr>
              <w:t>capr</w:t>
            </w:r>
            <w:r w:rsidR="006520C8">
              <w:rPr>
                <w:rFonts w:ascii="Aptos" w:hAnsi="Aptos" w:cs="Arial"/>
                <w:i/>
                <w:color w:val="000000" w:themeColor="text1"/>
                <w:sz w:val="20"/>
                <w:szCs w:val="20"/>
              </w:rPr>
              <w:t>inae</w:t>
            </w:r>
          </w:p>
        </w:tc>
        <w:tc>
          <w:tcPr>
            <w:tcW w:w="6379" w:type="dxa"/>
          </w:tcPr>
          <w:p w14:paraId="17202B3B" w14:textId="631B3F2A" w:rsidR="00E357DE" w:rsidRPr="000A6B4F" w:rsidRDefault="000A6B4F" w:rsidP="00E357DE">
            <w:pPr>
              <w:jc w:val="both"/>
              <w:rPr>
                <w:rFonts w:ascii="Aptos" w:hAnsi="Aptos" w:cs="Arial"/>
                <w:color w:val="000000" w:themeColor="text1"/>
                <w:sz w:val="20"/>
                <w:szCs w:val="20"/>
              </w:rPr>
            </w:pPr>
            <w:r>
              <w:rPr>
                <w:rFonts w:ascii="Aptos" w:hAnsi="Aptos"/>
                <w:sz w:val="20"/>
                <w:szCs w:val="20"/>
              </w:rPr>
              <w:t xml:space="preserve">Named after </w:t>
            </w:r>
            <w:r w:rsidR="006520C8">
              <w:rPr>
                <w:rFonts w:ascii="Aptos" w:hAnsi="Aptos"/>
                <w:sz w:val="20"/>
                <w:szCs w:val="20"/>
              </w:rPr>
              <w:t>the host subfamily, Caprinae</w:t>
            </w:r>
            <w:r>
              <w:rPr>
                <w:rFonts w:ascii="Aptos" w:hAnsi="Aptos"/>
                <w:sz w:val="20"/>
                <w:szCs w:val="20"/>
              </w:rPr>
              <w:t xml:space="preserve"> (</w:t>
            </w:r>
            <w:r w:rsidR="006520C8">
              <w:rPr>
                <w:rFonts w:ascii="Aptos" w:hAnsi="Aptos"/>
                <w:sz w:val="20"/>
                <w:szCs w:val="20"/>
              </w:rPr>
              <w:t xml:space="preserve">sheep and </w:t>
            </w:r>
            <w:r>
              <w:rPr>
                <w:rFonts w:ascii="Aptos" w:hAnsi="Aptos"/>
                <w:sz w:val="20"/>
                <w:szCs w:val="20"/>
              </w:rPr>
              <w:t>goats)</w:t>
            </w:r>
          </w:p>
        </w:tc>
      </w:tr>
      <w:tr w:rsidR="00E357DE" w:rsidRPr="009F7856" w14:paraId="6B1993F0" w14:textId="77777777" w:rsidTr="00D11C93">
        <w:trPr>
          <w:trHeight w:val="71"/>
        </w:trPr>
        <w:tc>
          <w:tcPr>
            <w:tcW w:w="2547" w:type="dxa"/>
          </w:tcPr>
          <w:p w14:paraId="634F4452" w14:textId="0B9D5384" w:rsidR="00E357DE" w:rsidRDefault="00E357DE" w:rsidP="00E357DE">
            <w:pPr>
              <w:jc w:val="both"/>
              <w:rPr>
                <w:rFonts w:ascii="Aptos" w:hAnsi="Aptos" w:cs="Arial"/>
                <w:i/>
                <w:color w:val="000000" w:themeColor="text1"/>
                <w:sz w:val="20"/>
                <w:szCs w:val="20"/>
              </w:rPr>
            </w:pPr>
            <w:r w:rsidRPr="00BF614A">
              <w:rPr>
                <w:rFonts w:ascii="Aptos" w:hAnsi="Aptos" w:cs="Arial"/>
                <w:i/>
                <w:color w:val="000000" w:themeColor="text1"/>
                <w:sz w:val="20"/>
                <w:szCs w:val="20"/>
              </w:rPr>
              <w:t xml:space="preserve">Pestivirus </w:t>
            </w:r>
            <w:r w:rsidR="006520C8">
              <w:rPr>
                <w:rFonts w:ascii="Aptos" w:hAnsi="Aptos" w:cs="Arial"/>
                <w:i/>
                <w:color w:val="000000" w:themeColor="text1"/>
                <w:sz w:val="20"/>
                <w:szCs w:val="20"/>
              </w:rPr>
              <w:t>agnis</w:t>
            </w:r>
          </w:p>
        </w:tc>
        <w:tc>
          <w:tcPr>
            <w:tcW w:w="6379" w:type="dxa"/>
          </w:tcPr>
          <w:p w14:paraId="72FCE63C" w14:textId="6DCB7E26" w:rsidR="00E357DE" w:rsidRPr="006520C8" w:rsidRDefault="00A4449B" w:rsidP="00E357DE">
            <w:pPr>
              <w:jc w:val="both"/>
              <w:rPr>
                <w:rFonts w:ascii="Aptos" w:hAnsi="Aptos" w:cs="Arial"/>
                <w:i/>
                <w:iCs/>
                <w:color w:val="000000" w:themeColor="text1"/>
                <w:sz w:val="20"/>
                <w:szCs w:val="20"/>
              </w:rPr>
            </w:pPr>
            <w:r>
              <w:rPr>
                <w:rFonts w:ascii="Aptos" w:hAnsi="Aptos"/>
                <w:sz w:val="20"/>
                <w:szCs w:val="20"/>
              </w:rPr>
              <w:t xml:space="preserve">Named after the </w:t>
            </w:r>
            <w:r w:rsidR="006520C8">
              <w:rPr>
                <w:rFonts w:ascii="Aptos" w:hAnsi="Aptos"/>
                <w:sz w:val="20"/>
                <w:szCs w:val="20"/>
              </w:rPr>
              <w:t>agnus, meaning lamb</w:t>
            </w:r>
          </w:p>
        </w:tc>
      </w:tr>
      <w:tr w:rsidR="00E357DE" w:rsidRPr="009F7856" w14:paraId="7AAF5EF0" w14:textId="77777777" w:rsidTr="00D11C93">
        <w:trPr>
          <w:trHeight w:val="71"/>
        </w:trPr>
        <w:tc>
          <w:tcPr>
            <w:tcW w:w="2547" w:type="dxa"/>
          </w:tcPr>
          <w:p w14:paraId="24B2DC76" w14:textId="6EEEDFB9" w:rsidR="00E357DE" w:rsidRPr="00040CB0" w:rsidRDefault="00E357DE" w:rsidP="00E357DE">
            <w:pPr>
              <w:jc w:val="both"/>
              <w:rPr>
                <w:rFonts w:ascii="Aptos" w:hAnsi="Aptos" w:cs="Arial"/>
                <w:b/>
                <w:color w:val="000000" w:themeColor="text1"/>
                <w:sz w:val="20"/>
                <w:szCs w:val="20"/>
              </w:rPr>
            </w:pPr>
            <w:r w:rsidRPr="00BF614A">
              <w:rPr>
                <w:rFonts w:ascii="Aptos" w:hAnsi="Aptos" w:cs="Arial"/>
                <w:i/>
                <w:color w:val="000000" w:themeColor="text1"/>
                <w:sz w:val="20"/>
                <w:szCs w:val="20"/>
              </w:rPr>
              <w:t xml:space="preserve">Pestivirus </w:t>
            </w:r>
            <w:r w:rsidR="00A4449B">
              <w:rPr>
                <w:rFonts w:ascii="Aptos" w:hAnsi="Aptos" w:cs="Arial"/>
                <w:i/>
                <w:color w:val="000000" w:themeColor="text1"/>
                <w:sz w:val="20"/>
                <w:szCs w:val="20"/>
              </w:rPr>
              <w:t>manidae</w:t>
            </w:r>
          </w:p>
        </w:tc>
        <w:tc>
          <w:tcPr>
            <w:tcW w:w="6379" w:type="dxa"/>
          </w:tcPr>
          <w:p w14:paraId="7CC05CA7" w14:textId="1D9FFFF8" w:rsidR="00E357DE" w:rsidRPr="00040CB0" w:rsidRDefault="00A4449B" w:rsidP="00E357DE">
            <w:pPr>
              <w:jc w:val="both"/>
              <w:rPr>
                <w:rFonts w:ascii="Aptos" w:hAnsi="Aptos" w:cs="Arial"/>
                <w:b/>
                <w:color w:val="000000" w:themeColor="text1"/>
                <w:sz w:val="20"/>
                <w:szCs w:val="20"/>
              </w:rPr>
            </w:pPr>
            <w:r>
              <w:rPr>
                <w:rFonts w:ascii="Aptos" w:hAnsi="Aptos"/>
                <w:sz w:val="20"/>
                <w:szCs w:val="20"/>
              </w:rPr>
              <w:t>Named after the host family, Manidae (pangolins)</w:t>
            </w:r>
          </w:p>
        </w:tc>
      </w:tr>
      <w:tr w:rsidR="00E357DE" w:rsidRPr="009F7856" w14:paraId="48704893" w14:textId="77777777" w:rsidTr="00D11C93">
        <w:trPr>
          <w:trHeight w:val="71"/>
        </w:trPr>
        <w:tc>
          <w:tcPr>
            <w:tcW w:w="2547" w:type="dxa"/>
          </w:tcPr>
          <w:p w14:paraId="2BD18E81" w14:textId="078D2A3F" w:rsidR="00E357DE" w:rsidRPr="00533D29" w:rsidRDefault="00E357DE" w:rsidP="00E357DE">
            <w:pPr>
              <w:jc w:val="both"/>
              <w:rPr>
                <w:rFonts w:ascii="Aptos" w:hAnsi="Aptos"/>
                <w:i/>
                <w:iCs/>
                <w:color w:val="000000" w:themeColor="text1"/>
                <w:sz w:val="20"/>
                <w:szCs w:val="20"/>
              </w:rPr>
            </w:pPr>
            <w:r w:rsidRPr="00BF614A">
              <w:rPr>
                <w:rFonts w:ascii="Aptos" w:hAnsi="Aptos" w:cs="Arial"/>
                <w:i/>
                <w:color w:val="000000" w:themeColor="text1"/>
                <w:sz w:val="20"/>
                <w:szCs w:val="20"/>
              </w:rPr>
              <w:t xml:space="preserve">Pestivirus </w:t>
            </w:r>
            <w:r w:rsidR="00A4449B" w:rsidRPr="00A4449B">
              <w:rPr>
                <w:rFonts w:ascii="Aptos" w:hAnsi="Aptos" w:cs="Arial"/>
                <w:i/>
                <w:color w:val="000000" w:themeColor="text1"/>
                <w:sz w:val="20"/>
                <w:szCs w:val="20"/>
              </w:rPr>
              <w:t>niviventris</w:t>
            </w:r>
          </w:p>
        </w:tc>
        <w:tc>
          <w:tcPr>
            <w:tcW w:w="6379" w:type="dxa"/>
          </w:tcPr>
          <w:p w14:paraId="2154ACA7" w14:textId="68F5FBD5" w:rsidR="00E357DE" w:rsidRPr="00CA172F" w:rsidRDefault="00CA172F" w:rsidP="00E357DE">
            <w:pPr>
              <w:jc w:val="both"/>
              <w:rPr>
                <w:rFonts w:ascii="Aptos" w:hAnsi="Aptos" w:cs="Arial"/>
                <w:color w:val="000000" w:themeColor="text1"/>
                <w:sz w:val="20"/>
                <w:szCs w:val="20"/>
              </w:rPr>
            </w:pPr>
            <w:r>
              <w:rPr>
                <w:rFonts w:ascii="Aptos" w:hAnsi="Aptos"/>
                <w:sz w:val="20"/>
                <w:szCs w:val="20"/>
              </w:rPr>
              <w:t xml:space="preserve">Named after the host genus, </w:t>
            </w:r>
            <w:r>
              <w:rPr>
                <w:rFonts w:ascii="Aptos" w:hAnsi="Aptos"/>
                <w:i/>
                <w:iCs/>
                <w:sz w:val="20"/>
                <w:szCs w:val="20"/>
              </w:rPr>
              <w:t>Niviventer</w:t>
            </w:r>
            <w:r>
              <w:rPr>
                <w:rFonts w:ascii="Aptos" w:hAnsi="Aptos"/>
                <w:sz w:val="20"/>
                <w:szCs w:val="20"/>
              </w:rPr>
              <w:t xml:space="preserve"> (niviventers or white-bellied rats)</w:t>
            </w:r>
          </w:p>
        </w:tc>
      </w:tr>
      <w:tr w:rsidR="00E357DE" w:rsidRPr="009F7856" w14:paraId="1165141A" w14:textId="77777777" w:rsidTr="00D11C93">
        <w:trPr>
          <w:trHeight w:val="71"/>
        </w:trPr>
        <w:tc>
          <w:tcPr>
            <w:tcW w:w="2547" w:type="dxa"/>
          </w:tcPr>
          <w:p w14:paraId="2D7AAFF0" w14:textId="54ACCD36" w:rsidR="00E357DE" w:rsidRPr="00040CB0" w:rsidRDefault="00E357DE" w:rsidP="00E357DE">
            <w:pPr>
              <w:jc w:val="both"/>
              <w:rPr>
                <w:rFonts w:ascii="Aptos" w:hAnsi="Aptos" w:cs="Arial"/>
                <w:b/>
                <w:color w:val="000000" w:themeColor="text1"/>
                <w:sz w:val="20"/>
                <w:szCs w:val="20"/>
              </w:rPr>
            </w:pPr>
            <w:r w:rsidRPr="00BF614A">
              <w:rPr>
                <w:rFonts w:ascii="Aptos" w:hAnsi="Aptos" w:cs="Arial"/>
                <w:i/>
                <w:color w:val="000000" w:themeColor="text1"/>
                <w:sz w:val="20"/>
                <w:szCs w:val="20"/>
              </w:rPr>
              <w:t xml:space="preserve">Pestivirus </w:t>
            </w:r>
            <w:r w:rsidR="00CA172F" w:rsidRPr="00CA172F">
              <w:rPr>
                <w:rFonts w:ascii="Aptos" w:hAnsi="Aptos" w:cs="Arial"/>
                <w:i/>
                <w:iCs/>
                <w:color w:val="000000" w:themeColor="text1"/>
                <w:sz w:val="20"/>
                <w:szCs w:val="20"/>
              </w:rPr>
              <w:t>apo</w:t>
            </w:r>
            <w:r w:rsidR="006520C8">
              <w:rPr>
                <w:rFonts w:ascii="Aptos" w:hAnsi="Aptos" w:cs="Arial"/>
                <w:i/>
                <w:iCs/>
                <w:color w:val="000000" w:themeColor="text1"/>
                <w:sz w:val="20"/>
                <w:szCs w:val="20"/>
              </w:rPr>
              <w:t>demuris</w:t>
            </w:r>
          </w:p>
        </w:tc>
        <w:tc>
          <w:tcPr>
            <w:tcW w:w="6379" w:type="dxa"/>
          </w:tcPr>
          <w:p w14:paraId="56BC5065" w14:textId="443705F1" w:rsidR="00E357DE" w:rsidRPr="00CA172F" w:rsidRDefault="00CA172F" w:rsidP="00E357DE">
            <w:pPr>
              <w:jc w:val="both"/>
              <w:rPr>
                <w:rFonts w:ascii="Aptos" w:hAnsi="Aptos" w:cs="Arial"/>
                <w:color w:val="000000" w:themeColor="text1"/>
                <w:sz w:val="20"/>
                <w:szCs w:val="20"/>
              </w:rPr>
            </w:pPr>
            <w:r>
              <w:rPr>
                <w:rFonts w:ascii="Aptos" w:hAnsi="Aptos"/>
                <w:sz w:val="20"/>
                <w:szCs w:val="20"/>
              </w:rPr>
              <w:t xml:space="preserve">Named after the host genus, </w:t>
            </w:r>
            <w:r>
              <w:rPr>
                <w:rFonts w:ascii="Aptos" w:hAnsi="Aptos"/>
                <w:i/>
                <w:iCs/>
                <w:sz w:val="20"/>
                <w:szCs w:val="20"/>
              </w:rPr>
              <w:t>Apodemus</w:t>
            </w:r>
            <w:r>
              <w:rPr>
                <w:rFonts w:ascii="Aptos" w:hAnsi="Aptos"/>
                <w:sz w:val="20"/>
                <w:szCs w:val="20"/>
              </w:rPr>
              <w:t xml:space="preserve"> (field mice)</w:t>
            </w:r>
          </w:p>
        </w:tc>
      </w:tr>
      <w:tr w:rsidR="00E357DE" w:rsidRPr="009F7856" w14:paraId="69E012B7" w14:textId="77777777" w:rsidTr="00D11C93">
        <w:trPr>
          <w:trHeight w:val="71"/>
        </w:trPr>
        <w:tc>
          <w:tcPr>
            <w:tcW w:w="2547" w:type="dxa"/>
          </w:tcPr>
          <w:p w14:paraId="056BA3D4" w14:textId="3AAE0EC1" w:rsidR="00E357DE" w:rsidRPr="00924EA0" w:rsidRDefault="00E357DE" w:rsidP="00E357DE">
            <w:pPr>
              <w:jc w:val="both"/>
              <w:rPr>
                <w:rFonts w:ascii="Aptos" w:hAnsi="Aptos"/>
                <w:i/>
                <w:iCs/>
                <w:color w:val="000000" w:themeColor="text1"/>
                <w:sz w:val="20"/>
                <w:szCs w:val="20"/>
              </w:rPr>
            </w:pPr>
            <w:r w:rsidRPr="00BF614A">
              <w:rPr>
                <w:rFonts w:ascii="Aptos" w:hAnsi="Aptos" w:cs="Arial"/>
                <w:i/>
                <w:color w:val="000000" w:themeColor="text1"/>
                <w:sz w:val="20"/>
                <w:szCs w:val="20"/>
              </w:rPr>
              <w:t xml:space="preserve">Pestivirus </w:t>
            </w:r>
            <w:r w:rsidR="00CA172F">
              <w:rPr>
                <w:rFonts w:ascii="Aptos" w:hAnsi="Aptos" w:cs="Arial"/>
                <w:i/>
                <w:color w:val="000000" w:themeColor="text1"/>
                <w:sz w:val="20"/>
                <w:szCs w:val="20"/>
              </w:rPr>
              <w:t>scotophili</w:t>
            </w:r>
          </w:p>
        </w:tc>
        <w:tc>
          <w:tcPr>
            <w:tcW w:w="6379" w:type="dxa"/>
          </w:tcPr>
          <w:p w14:paraId="0D78AF0C" w14:textId="5280D0DF" w:rsidR="00E357DE" w:rsidRPr="00924EA0" w:rsidRDefault="00CA172F" w:rsidP="00E357DE">
            <w:pPr>
              <w:jc w:val="both"/>
              <w:rPr>
                <w:rFonts w:ascii="Aptos" w:hAnsi="Aptos" w:cs="Arial"/>
                <w:color w:val="000000" w:themeColor="text1"/>
                <w:sz w:val="20"/>
                <w:szCs w:val="20"/>
              </w:rPr>
            </w:pPr>
            <w:r>
              <w:rPr>
                <w:rFonts w:ascii="Aptos" w:hAnsi="Aptos"/>
                <w:sz w:val="20"/>
                <w:szCs w:val="20"/>
              </w:rPr>
              <w:t xml:space="preserve">Named after the host genus, </w:t>
            </w:r>
            <w:r>
              <w:rPr>
                <w:rFonts w:ascii="Aptos" w:hAnsi="Aptos"/>
                <w:i/>
                <w:iCs/>
                <w:sz w:val="20"/>
                <w:szCs w:val="20"/>
              </w:rPr>
              <w:t xml:space="preserve">Scotophilus </w:t>
            </w:r>
            <w:r>
              <w:rPr>
                <w:rFonts w:ascii="Aptos" w:hAnsi="Aptos"/>
                <w:sz w:val="20"/>
                <w:szCs w:val="20"/>
              </w:rPr>
              <w:t xml:space="preserve">(yellow bats) </w:t>
            </w:r>
          </w:p>
        </w:tc>
      </w:tr>
      <w:bookmarkEnd w:id="23"/>
    </w:tbl>
    <w:p w14:paraId="664528E2" w14:textId="7C4720A4" w:rsidR="00BF517C" w:rsidRDefault="00BF517C"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0426E3">
        <w:tc>
          <w:tcPr>
            <w:tcW w:w="8926" w:type="dxa"/>
            <w:gridSpan w:val="3"/>
            <w:shd w:val="clear" w:color="auto" w:fill="F2F2F2" w:themeFill="background1" w:themeFillShade="F2"/>
          </w:tcPr>
          <w:p w14:paraId="2B545D29" w14:textId="0871065B"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30D95FD"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279937C6" w:rsidR="00DD58AA" w:rsidRPr="002E0972" w:rsidRDefault="00DD58AA" w:rsidP="00040CB0">
            <w:pPr>
              <w:jc w:val="both"/>
              <w:rPr>
                <w:rFonts w:ascii="Aptos" w:hAnsi="Aptos" w:cs="Arial"/>
                <w:i/>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8F1F00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607D5E">
        <w:trPr>
          <w:trHeight w:val="1408"/>
        </w:trPr>
        <w:tc>
          <w:tcPr>
            <w:tcW w:w="8926" w:type="dxa"/>
          </w:tcPr>
          <w:p w14:paraId="49C86DDB" w14:textId="6E025403" w:rsidR="005E6530" w:rsidRPr="0053220F" w:rsidRDefault="005E6530" w:rsidP="005E6530">
            <w:pPr>
              <w:rPr>
                <w:rFonts w:ascii="Aptos" w:hAnsi="Aptos" w:cs="Arial"/>
                <w:sz w:val="20"/>
                <w:szCs w:val="20"/>
              </w:rPr>
            </w:pPr>
            <w:bookmarkStart w:id="24" w:name="_Hlk184970407"/>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E357DE">
              <w:rPr>
                <w:rFonts w:ascii="Aptos" w:hAnsi="Aptos" w:cs="Arial"/>
                <w:i/>
                <w:iCs/>
                <w:sz w:val="20"/>
                <w:szCs w:val="20"/>
              </w:rPr>
              <w:t>Pestivirus</w:t>
            </w:r>
          </w:p>
          <w:p w14:paraId="292B3617" w14:textId="77777777" w:rsidR="005E6530" w:rsidRDefault="005E6530" w:rsidP="005E6530">
            <w:pPr>
              <w:rPr>
                <w:rFonts w:ascii="Aptos" w:hAnsi="Aptos" w:cs="Arial"/>
                <w:sz w:val="20"/>
                <w:szCs w:val="20"/>
              </w:rPr>
            </w:pPr>
          </w:p>
          <w:p w14:paraId="53E8846C" w14:textId="0F080905" w:rsidR="00CE69A4" w:rsidRPr="0077161B" w:rsidRDefault="005E6530" w:rsidP="00CE69A4">
            <w:pPr>
              <w:rPr>
                <w:rFonts w:ascii="Aptos" w:hAnsi="Aptos"/>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bookmarkEnd w:id="24"/>
            <w:r w:rsidR="0077161B">
              <w:rPr>
                <w:rFonts w:ascii="Aptos" w:hAnsi="Aptos" w:cs="Arial"/>
                <w:sz w:val="20"/>
                <w:szCs w:val="20"/>
              </w:rPr>
              <w:t xml:space="preserve">Most species </w:t>
            </w:r>
            <w:r w:rsidR="00B40633">
              <w:rPr>
                <w:rFonts w:ascii="Aptos" w:hAnsi="Aptos" w:cs="Arial"/>
                <w:sz w:val="20"/>
                <w:szCs w:val="20"/>
              </w:rPr>
              <w:t xml:space="preserve">included </w:t>
            </w:r>
            <w:r w:rsidR="0077161B">
              <w:rPr>
                <w:rFonts w:ascii="Aptos" w:hAnsi="Aptos" w:cs="Arial"/>
                <w:sz w:val="20"/>
                <w:szCs w:val="20"/>
              </w:rPr>
              <w:t xml:space="preserve">in the family </w:t>
            </w:r>
            <w:r w:rsidR="0077161B">
              <w:rPr>
                <w:rFonts w:ascii="Aptos" w:hAnsi="Aptos" w:cs="Arial"/>
                <w:i/>
                <w:sz w:val="20"/>
                <w:szCs w:val="20"/>
              </w:rPr>
              <w:t xml:space="preserve">Flaviviridae </w:t>
            </w:r>
            <w:r w:rsidR="0077161B" w:rsidRPr="0077161B">
              <w:rPr>
                <w:rFonts w:ascii="Aptos" w:hAnsi="Aptos" w:cs="Arial"/>
                <w:sz w:val="20"/>
                <w:szCs w:val="20"/>
              </w:rPr>
              <w:t xml:space="preserve">have been renamed according to a </w:t>
            </w:r>
            <w:r w:rsidR="0077161B">
              <w:rPr>
                <w:rFonts w:ascii="Aptos" w:hAnsi="Aptos" w:cs="Arial"/>
                <w:sz w:val="20"/>
                <w:szCs w:val="20"/>
              </w:rPr>
              <w:t xml:space="preserve">Latinised </w:t>
            </w:r>
            <w:r w:rsidR="0077161B" w:rsidRPr="0077161B">
              <w:rPr>
                <w:rFonts w:ascii="Aptos" w:hAnsi="Aptos" w:cs="Arial"/>
                <w:sz w:val="20"/>
                <w:szCs w:val="20"/>
              </w:rPr>
              <w:t>binomial</w:t>
            </w:r>
            <w:r w:rsidR="0077161B">
              <w:rPr>
                <w:rFonts w:ascii="Aptos" w:hAnsi="Aptos" w:cs="Arial"/>
                <w:sz w:val="20"/>
                <w:szCs w:val="20"/>
              </w:rPr>
              <w:t xml:space="preserve"> format</w:t>
            </w:r>
            <w:r w:rsidR="00B50485">
              <w:rPr>
                <w:rFonts w:ascii="Aptos" w:hAnsi="Aptos" w:cs="Arial"/>
                <w:sz w:val="20"/>
                <w:szCs w:val="20"/>
              </w:rPr>
              <w:t xml:space="preserve">. </w:t>
            </w:r>
            <w:r w:rsidR="0077161B">
              <w:rPr>
                <w:rFonts w:ascii="Aptos" w:hAnsi="Aptos" w:cs="Arial"/>
                <w:sz w:val="20"/>
                <w:szCs w:val="20"/>
              </w:rPr>
              <w:t>This was recommended in the recent ICTV policy change towards a more uniform format for virus species names</w:t>
            </w:r>
            <w:r w:rsidR="00B50485">
              <w:rPr>
                <w:rFonts w:ascii="Aptos" w:hAnsi="Aptos" w:cs="Arial"/>
                <w:sz w:val="20"/>
                <w:szCs w:val="20"/>
              </w:rPr>
              <w:t>.</w:t>
            </w:r>
            <w:r w:rsidR="00607D5E">
              <w:rPr>
                <w:rFonts w:ascii="Aptos" w:hAnsi="Aptos" w:cs="Arial"/>
                <w:sz w:val="20"/>
                <w:szCs w:val="20"/>
              </w:rPr>
              <w:t xml:space="preserve"> </w:t>
            </w:r>
            <w:r w:rsidR="0077161B" w:rsidRPr="0077161B">
              <w:rPr>
                <w:rFonts w:ascii="Aptos" w:hAnsi="Aptos"/>
                <w:iCs/>
                <w:sz w:val="20"/>
                <w:szCs w:val="20"/>
              </w:rPr>
              <w:t>However, several recently described and assigned species of pestiviruses</w:t>
            </w:r>
            <w:r w:rsidR="0077161B" w:rsidRPr="0077161B">
              <w:rPr>
                <w:rFonts w:ascii="Aptos" w:hAnsi="Aptos"/>
                <w:sz w:val="20"/>
                <w:szCs w:val="20"/>
              </w:rPr>
              <w:t xml:space="preserve"> </w:t>
            </w:r>
            <w:r w:rsidR="0077161B">
              <w:rPr>
                <w:rFonts w:ascii="Aptos" w:hAnsi="Aptos"/>
                <w:sz w:val="20"/>
                <w:szCs w:val="20"/>
              </w:rPr>
              <w:t>(</w:t>
            </w:r>
            <w:r w:rsidR="0077161B">
              <w:rPr>
                <w:rFonts w:ascii="Aptos" w:hAnsi="Aptos"/>
                <w:i/>
                <w:sz w:val="20"/>
                <w:szCs w:val="20"/>
              </w:rPr>
              <w:t>Pestivirus L</w:t>
            </w:r>
            <w:del w:id="25" w:author="Jens H. Kuhn" w:date="2025-09-17T22:46:00Z">
              <w:r w:rsidR="0077161B" w:rsidDel="00A62854">
                <w:rPr>
                  <w:rFonts w:ascii="Aptos" w:hAnsi="Aptos"/>
                  <w:i/>
                  <w:sz w:val="20"/>
                  <w:szCs w:val="20"/>
                </w:rPr>
                <w:delText>, Pestivirus M</w:delText>
              </w:r>
              <w:r w:rsidR="00B40633" w:rsidDel="00A62854">
                <w:rPr>
                  <w:rFonts w:ascii="Aptos" w:hAnsi="Aptos"/>
                  <w:i/>
                  <w:sz w:val="20"/>
                  <w:szCs w:val="20"/>
                </w:rPr>
                <w:delText xml:space="preserve"> </w:delText>
              </w:r>
            </w:del>
            <w:r w:rsidR="00B40633">
              <w:rPr>
                <w:rFonts w:ascii="Aptos" w:hAnsi="Aptos" w:cs="Arial"/>
                <w:i/>
                <w:sz w:val="20"/>
                <w:szCs w:val="20"/>
              </w:rPr>
              <w:t>–</w:t>
            </w:r>
            <w:del w:id="26" w:author="Jens H. Kuhn" w:date="2025-09-17T22:46:00Z">
              <w:r w:rsidR="00B40633" w:rsidDel="00A62854">
                <w:rPr>
                  <w:rFonts w:ascii="Aptos" w:hAnsi="Aptos" w:cs="Arial"/>
                  <w:i/>
                  <w:sz w:val="20"/>
                  <w:szCs w:val="20"/>
                </w:rPr>
                <w:delText xml:space="preserve"> </w:delText>
              </w:r>
              <w:r w:rsidR="00607D5E" w:rsidDel="00A62854">
                <w:rPr>
                  <w:rFonts w:ascii="Aptos" w:hAnsi="Aptos"/>
                  <w:i/>
                  <w:sz w:val="20"/>
                  <w:szCs w:val="20"/>
                </w:rPr>
                <w:delText xml:space="preserve">Pestivirus </w:delText>
              </w:r>
            </w:del>
            <w:r w:rsidR="00607D5E">
              <w:rPr>
                <w:rFonts w:ascii="Aptos" w:hAnsi="Aptos"/>
                <w:i/>
                <w:sz w:val="20"/>
                <w:szCs w:val="20"/>
              </w:rPr>
              <w:t>S</w:t>
            </w:r>
            <w:r w:rsidR="0077161B">
              <w:rPr>
                <w:rFonts w:ascii="Aptos" w:hAnsi="Aptos"/>
                <w:sz w:val="20"/>
                <w:szCs w:val="20"/>
              </w:rPr>
              <w:t>) are still named using the previous [genus name + single letter] format. This is inconsistent with intention for the species epithet to be a pronounceable word, ideally in a Latini</w:t>
            </w:r>
            <w:ins w:id="27" w:author="Jens H. Kuhn" w:date="2025-09-17T22:46:00Z">
              <w:r w:rsidR="00A62854">
                <w:rPr>
                  <w:rFonts w:ascii="Aptos" w:hAnsi="Aptos"/>
                  <w:sz w:val="20"/>
                  <w:szCs w:val="20"/>
                </w:rPr>
                <w:t>z</w:t>
              </w:r>
            </w:ins>
            <w:del w:id="28" w:author="Jens H. Kuhn" w:date="2025-09-17T22:46:00Z">
              <w:r w:rsidR="0077161B" w:rsidDel="00A62854">
                <w:rPr>
                  <w:rFonts w:ascii="Aptos" w:hAnsi="Aptos"/>
                  <w:sz w:val="20"/>
                  <w:szCs w:val="20"/>
                </w:rPr>
                <w:delText>s</w:delText>
              </w:r>
            </w:del>
            <w:r w:rsidR="0077161B">
              <w:rPr>
                <w:rFonts w:ascii="Aptos" w:hAnsi="Aptos"/>
                <w:sz w:val="20"/>
                <w:szCs w:val="20"/>
              </w:rPr>
              <w:t xml:space="preserve">ed format that is used in the rest of biology for organism scientific names, </w:t>
            </w:r>
          </w:p>
          <w:p w14:paraId="03C87E70" w14:textId="1A2D1773" w:rsidR="005E6530" w:rsidRDefault="005E6530" w:rsidP="005E6530">
            <w:pPr>
              <w:rPr>
                <w:rFonts w:ascii="Aptos" w:hAnsi="Aptos"/>
                <w:sz w:val="20"/>
                <w:szCs w:val="20"/>
              </w:rPr>
            </w:pPr>
          </w:p>
          <w:p w14:paraId="4415343E" w14:textId="15BDEC1C" w:rsidR="005E6530" w:rsidRPr="00607D5E" w:rsidRDefault="005E6530" w:rsidP="0077161B">
            <w:pPr>
              <w:rPr>
                <w:rFonts w:ascii="Aptos" w:hAnsi="Aptos"/>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77161B">
              <w:rPr>
                <w:rFonts w:ascii="Aptos" w:hAnsi="Aptos" w:cs="Arial"/>
                <w:sz w:val="20"/>
                <w:szCs w:val="20"/>
              </w:rPr>
              <w:t xml:space="preserve">The pestivirus species names </w:t>
            </w:r>
            <w:r w:rsidR="0077161B">
              <w:rPr>
                <w:rFonts w:ascii="Aptos" w:hAnsi="Aptos" w:cs="Arial"/>
                <w:i/>
                <w:sz w:val="20"/>
                <w:szCs w:val="20"/>
              </w:rPr>
              <w:t xml:space="preserve">Pestivirus L – Pestivirus S </w:t>
            </w:r>
            <w:r w:rsidR="0077161B" w:rsidRPr="00607D5E">
              <w:rPr>
                <w:rFonts w:ascii="Aptos" w:hAnsi="Aptos" w:cs="Arial"/>
                <w:sz w:val="20"/>
                <w:szCs w:val="20"/>
              </w:rPr>
              <w:t xml:space="preserve">will be replaced with </w:t>
            </w:r>
            <w:r w:rsidR="00607D5E">
              <w:rPr>
                <w:rFonts w:ascii="Aptos" w:hAnsi="Aptos" w:cs="Arial"/>
                <w:sz w:val="20"/>
                <w:szCs w:val="20"/>
              </w:rPr>
              <w:t>whole</w:t>
            </w:r>
            <w:r w:rsidR="00B40633">
              <w:rPr>
                <w:rFonts w:ascii="Aptos" w:hAnsi="Aptos" w:cs="Arial"/>
                <w:sz w:val="20"/>
                <w:szCs w:val="20"/>
              </w:rPr>
              <w:t>-</w:t>
            </w:r>
            <w:r w:rsidR="00607D5E">
              <w:rPr>
                <w:rFonts w:ascii="Aptos" w:hAnsi="Aptos" w:cs="Arial"/>
                <w:sz w:val="20"/>
                <w:szCs w:val="20"/>
              </w:rPr>
              <w:t xml:space="preserve">word species epithets (see Etymology section). </w:t>
            </w:r>
          </w:p>
          <w:p w14:paraId="53F57983" w14:textId="77777777" w:rsidR="00FC2269" w:rsidRPr="005E6530" w:rsidRDefault="00FC2269" w:rsidP="00DD58AA">
            <w:pPr>
              <w:rPr>
                <w:rFonts w:ascii="Aptos" w:hAnsi="Aptos" w:cs="Arial"/>
                <w:sz w:val="20"/>
                <w:szCs w:val="20"/>
              </w:rPr>
            </w:pPr>
          </w:p>
          <w:p w14:paraId="30EDBB62" w14:textId="3217ABEA" w:rsidR="00FC2269" w:rsidRDefault="00A77B8E" w:rsidP="0077161B">
            <w:pPr>
              <w:rPr>
                <w:rFonts w:ascii="Aptos" w:hAnsi="Aptos" w:cs="Arial"/>
                <w:sz w:val="20"/>
              </w:rPr>
            </w:pPr>
            <w:r w:rsidRPr="005E6530">
              <w:rPr>
                <w:rFonts w:ascii="Aptos" w:hAnsi="Aptos" w:cs="Arial"/>
                <w:i/>
                <w:sz w:val="20"/>
              </w:rPr>
              <w:t>Justification</w:t>
            </w:r>
            <w:r w:rsidRPr="005E6530">
              <w:rPr>
                <w:rFonts w:ascii="Aptos" w:hAnsi="Aptos" w:cs="Arial"/>
                <w:sz w:val="20"/>
              </w:rPr>
              <w:t>:</w:t>
            </w:r>
            <w:r w:rsidR="002B48F5">
              <w:rPr>
                <w:rFonts w:ascii="Aptos" w:hAnsi="Aptos" w:cs="Arial"/>
                <w:sz w:val="20"/>
              </w:rPr>
              <w:t xml:space="preserve"> </w:t>
            </w:r>
            <w:r w:rsidR="00607D5E">
              <w:rPr>
                <w:rFonts w:ascii="Aptos" w:hAnsi="Aptos" w:cs="Arial"/>
                <w:sz w:val="20"/>
              </w:rPr>
              <w:t xml:space="preserve">The ICTV has promoted renaming species into a more recognizable form that matches at least in part the nomenclature used in other biological codes. Most virus species have been accordingly renamed, and the current proposals simply applies this principle to pestivirus species that were described and named after the previous </w:t>
            </w:r>
            <w:r w:rsidR="00B40633">
              <w:rPr>
                <w:rFonts w:ascii="Aptos" w:hAnsi="Aptos" w:cs="Arial"/>
                <w:sz w:val="20"/>
              </w:rPr>
              <w:t xml:space="preserve">pestivirus </w:t>
            </w:r>
            <w:r w:rsidR="00607D5E">
              <w:rPr>
                <w:rFonts w:ascii="Aptos" w:hAnsi="Aptos" w:cs="Arial"/>
                <w:sz w:val="20"/>
              </w:rPr>
              <w:t>renaming proposal was adopted.</w:t>
            </w:r>
          </w:p>
          <w:p w14:paraId="18507DF4" w14:textId="30E7351F" w:rsidR="00B50485" w:rsidRPr="005E6530" w:rsidRDefault="00B50485" w:rsidP="0077161B">
            <w:pPr>
              <w:rPr>
                <w:rFonts w:ascii="Aptos" w:hAnsi="Aptos" w:cs="Arial"/>
                <w:color w:val="0000FF"/>
                <w:sz w:val="20"/>
                <w:szCs w:val="20"/>
              </w:rPr>
            </w:pPr>
          </w:p>
        </w:tc>
      </w:tr>
      <w:tr w:rsidR="00A77B8E" w14:paraId="059893BA" w14:textId="77777777" w:rsidTr="00683D0C">
        <w:tc>
          <w:tcPr>
            <w:tcW w:w="8926" w:type="dxa"/>
            <w:shd w:val="clear" w:color="auto" w:fill="F2F2F2" w:themeFill="background1" w:themeFillShade="F2"/>
          </w:tcPr>
          <w:p w14:paraId="4ECF6668" w14:textId="5FC92843" w:rsidR="00A77B8E" w:rsidRDefault="00A77B8E" w:rsidP="00BF517C">
            <w:pPr>
              <w:pStyle w:val="BodyTextIndent"/>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607D5E" w14:paraId="1E86E5C0" w14:textId="77777777" w:rsidTr="00A77B8E">
        <w:tc>
          <w:tcPr>
            <w:tcW w:w="8926" w:type="dxa"/>
          </w:tcPr>
          <w:p w14:paraId="49460140" w14:textId="7942B13A" w:rsidR="00607D5E" w:rsidRPr="0053220F" w:rsidRDefault="00607D5E" w:rsidP="00607D5E">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Pr>
                <w:rFonts w:ascii="Aptos" w:hAnsi="Aptos" w:cs="Arial"/>
                <w:i/>
                <w:iCs/>
                <w:sz w:val="20"/>
                <w:szCs w:val="20"/>
              </w:rPr>
              <w:t>Pestivirus</w:t>
            </w:r>
          </w:p>
          <w:p w14:paraId="1DAAC074" w14:textId="77777777" w:rsidR="00607D5E" w:rsidRDefault="00607D5E" w:rsidP="00607D5E">
            <w:pPr>
              <w:rPr>
                <w:rFonts w:ascii="Aptos" w:hAnsi="Aptos" w:cs="Arial"/>
                <w:sz w:val="20"/>
                <w:szCs w:val="20"/>
              </w:rPr>
            </w:pPr>
          </w:p>
          <w:p w14:paraId="3AA5F191" w14:textId="0941749E" w:rsidR="00607D5E" w:rsidRDefault="00607D5E" w:rsidP="00607D5E">
            <w:pPr>
              <w:rPr>
                <w:rFonts w:ascii="Aptos" w:hAnsi="Aptos" w:cs="Arial"/>
                <w:sz w:val="20"/>
                <w:szCs w:val="20"/>
              </w:rPr>
            </w:pPr>
            <w:r w:rsidRPr="00BE4F5A">
              <w:rPr>
                <w:rFonts w:ascii="Aptos" w:hAnsi="Aptos" w:cs="Arial"/>
                <w:i/>
                <w:sz w:val="20"/>
                <w:szCs w:val="20"/>
              </w:rPr>
              <w:lastRenderedPageBreak/>
              <w:t>Description of current taxonomy</w:t>
            </w:r>
            <w:r w:rsidRPr="00BE4F5A">
              <w:rPr>
                <w:rFonts w:ascii="Aptos" w:hAnsi="Aptos" w:cs="Arial"/>
                <w:sz w:val="20"/>
                <w:szCs w:val="20"/>
              </w:rPr>
              <w:t xml:space="preserve">:  </w:t>
            </w:r>
            <w:r>
              <w:rPr>
                <w:rFonts w:ascii="Aptos" w:hAnsi="Aptos" w:cs="Arial"/>
                <w:sz w:val="20"/>
                <w:szCs w:val="20"/>
              </w:rPr>
              <w:t xml:space="preserve">Most species classified within the </w:t>
            </w:r>
            <w:r w:rsidR="00B40633">
              <w:rPr>
                <w:rFonts w:ascii="Aptos" w:hAnsi="Aptos" w:cs="Arial"/>
                <w:sz w:val="20"/>
                <w:szCs w:val="20"/>
              </w:rPr>
              <w:t xml:space="preserve">genus </w:t>
            </w:r>
            <w:r w:rsidR="00B40633">
              <w:rPr>
                <w:rFonts w:ascii="Aptos" w:hAnsi="Aptos" w:cs="Arial"/>
                <w:i/>
                <w:iCs/>
                <w:sz w:val="20"/>
                <w:szCs w:val="20"/>
              </w:rPr>
              <w:t>Pestivirus</w:t>
            </w:r>
            <w:r>
              <w:rPr>
                <w:rFonts w:ascii="Aptos" w:hAnsi="Aptos" w:cs="Arial"/>
                <w:i/>
                <w:sz w:val="20"/>
                <w:szCs w:val="20"/>
              </w:rPr>
              <w:t xml:space="preserve"> </w:t>
            </w:r>
            <w:r w:rsidRPr="0077161B">
              <w:rPr>
                <w:rFonts w:ascii="Aptos" w:hAnsi="Aptos" w:cs="Arial"/>
                <w:sz w:val="20"/>
                <w:szCs w:val="20"/>
              </w:rPr>
              <w:t xml:space="preserve">have been renamed according to a </w:t>
            </w:r>
            <w:r>
              <w:rPr>
                <w:rFonts w:ascii="Aptos" w:hAnsi="Aptos" w:cs="Arial"/>
                <w:sz w:val="20"/>
                <w:szCs w:val="20"/>
              </w:rPr>
              <w:t>Latini</w:t>
            </w:r>
            <w:ins w:id="29" w:author="Jens H. Kuhn" w:date="2025-09-17T22:46:00Z">
              <w:r w:rsidR="00A62854">
                <w:rPr>
                  <w:rFonts w:ascii="Aptos" w:hAnsi="Aptos" w:cs="Arial"/>
                  <w:sz w:val="20"/>
                  <w:szCs w:val="20"/>
                </w:rPr>
                <w:t>z</w:t>
              </w:r>
            </w:ins>
            <w:del w:id="30" w:author="Jens H. Kuhn" w:date="2025-09-17T22:46:00Z">
              <w:r w:rsidDel="00A62854">
                <w:rPr>
                  <w:rFonts w:ascii="Aptos" w:hAnsi="Aptos" w:cs="Arial"/>
                  <w:sz w:val="20"/>
                  <w:szCs w:val="20"/>
                </w:rPr>
                <w:delText>s</w:delText>
              </w:r>
            </w:del>
            <w:r>
              <w:rPr>
                <w:rFonts w:ascii="Aptos" w:hAnsi="Aptos" w:cs="Arial"/>
                <w:sz w:val="20"/>
                <w:szCs w:val="20"/>
              </w:rPr>
              <w:t xml:space="preserve">ed </w:t>
            </w:r>
            <w:r w:rsidRPr="0077161B">
              <w:rPr>
                <w:rFonts w:ascii="Aptos" w:hAnsi="Aptos" w:cs="Arial"/>
                <w:sz w:val="20"/>
                <w:szCs w:val="20"/>
              </w:rPr>
              <w:t>binomial</w:t>
            </w:r>
            <w:r>
              <w:rPr>
                <w:rFonts w:ascii="Aptos" w:hAnsi="Aptos" w:cs="Arial"/>
                <w:sz w:val="20"/>
                <w:szCs w:val="20"/>
              </w:rPr>
              <w:t xml:space="preserve"> format in the proposal: </w:t>
            </w:r>
          </w:p>
          <w:p w14:paraId="0B310FD6" w14:textId="77777777" w:rsidR="00607D5E" w:rsidRDefault="00607D5E" w:rsidP="00607D5E">
            <w:pPr>
              <w:rPr>
                <w:rFonts w:ascii="Aptos" w:hAnsi="Aptos" w:cs="Arial"/>
                <w:sz w:val="20"/>
                <w:szCs w:val="20"/>
              </w:rPr>
            </w:pPr>
          </w:p>
          <w:p w14:paraId="74393525" w14:textId="77777777" w:rsidR="00607D5E" w:rsidRDefault="00607D5E" w:rsidP="00607D5E">
            <w:pPr>
              <w:rPr>
                <w:rFonts w:ascii="Aptos" w:hAnsi="Aptos" w:cs="Arial"/>
                <w:sz w:val="20"/>
                <w:szCs w:val="20"/>
              </w:rPr>
            </w:pPr>
            <w:r w:rsidRPr="0077161B">
              <w:rPr>
                <w:rFonts w:ascii="Aptos" w:hAnsi="Aptos" w:cs="Arial"/>
                <w:sz w:val="20"/>
                <w:szCs w:val="20"/>
              </w:rPr>
              <w:t>2022.007S.Flaviviridae_1genren_sprenamed</w:t>
            </w:r>
          </w:p>
          <w:p w14:paraId="51B8B351" w14:textId="77777777" w:rsidR="00607D5E" w:rsidRDefault="00607D5E" w:rsidP="00607D5E">
            <w:pPr>
              <w:rPr>
                <w:rFonts w:ascii="Aptos" w:hAnsi="Aptos" w:cs="Arial"/>
                <w:sz w:val="20"/>
                <w:szCs w:val="20"/>
              </w:rPr>
            </w:pPr>
          </w:p>
          <w:p w14:paraId="35C41367" w14:textId="77777777" w:rsidR="00607D5E" w:rsidRDefault="00607D5E" w:rsidP="00607D5E">
            <w:pPr>
              <w:rPr>
                <w:rFonts w:ascii="Aptos" w:hAnsi="Aptos" w:cs="Arial"/>
                <w:sz w:val="20"/>
                <w:szCs w:val="20"/>
              </w:rPr>
            </w:pPr>
            <w:r>
              <w:rPr>
                <w:rFonts w:ascii="Aptos" w:hAnsi="Aptos" w:cs="Arial"/>
                <w:sz w:val="20"/>
                <w:szCs w:val="20"/>
              </w:rPr>
              <w:t xml:space="preserve">This was recommended in the recent ICTV policy change towards a more uniform format for virus species names: </w:t>
            </w:r>
          </w:p>
          <w:p w14:paraId="3E291C40" w14:textId="77777777" w:rsidR="00607D5E" w:rsidRDefault="00607D5E" w:rsidP="00607D5E">
            <w:pPr>
              <w:rPr>
                <w:rFonts w:ascii="Aptos" w:hAnsi="Aptos" w:cs="Arial"/>
                <w:sz w:val="20"/>
                <w:szCs w:val="20"/>
              </w:rPr>
            </w:pPr>
          </w:p>
          <w:p w14:paraId="4A2DA82E" w14:textId="77777777" w:rsidR="00607D5E" w:rsidRDefault="00607D5E" w:rsidP="00607D5E">
            <w:pPr>
              <w:rPr>
                <w:rFonts w:ascii="Aptos" w:hAnsi="Aptos" w:cs="Arial"/>
                <w:sz w:val="20"/>
                <w:szCs w:val="20"/>
              </w:rPr>
            </w:pPr>
            <w:r w:rsidRPr="0077161B">
              <w:rPr>
                <w:rFonts w:ascii="Aptos" w:hAnsi="Aptos" w:cs="Arial"/>
                <w:sz w:val="20"/>
                <w:szCs w:val="20"/>
              </w:rPr>
              <w:t>2018.001G.R.binomial_species.docx</w:t>
            </w:r>
            <w:r>
              <w:rPr>
                <w:rFonts w:ascii="Aptos" w:hAnsi="Aptos" w:cs="Arial"/>
                <w:sz w:val="20"/>
                <w:szCs w:val="20"/>
              </w:rPr>
              <w:t xml:space="preserve"> </w:t>
            </w:r>
          </w:p>
          <w:p w14:paraId="5499B9E3" w14:textId="77777777" w:rsidR="00607D5E" w:rsidRDefault="00607D5E" w:rsidP="00607D5E">
            <w:pPr>
              <w:rPr>
                <w:rFonts w:ascii="Aptos" w:hAnsi="Aptos" w:cs="Arial"/>
                <w:i/>
                <w:sz w:val="20"/>
                <w:szCs w:val="20"/>
              </w:rPr>
            </w:pPr>
          </w:p>
          <w:p w14:paraId="287D16C1" w14:textId="0F9FD983" w:rsidR="00607D5E" w:rsidRPr="0077161B" w:rsidRDefault="00607D5E" w:rsidP="00607D5E">
            <w:pPr>
              <w:rPr>
                <w:rFonts w:ascii="Aptos" w:hAnsi="Aptos"/>
                <w:sz w:val="20"/>
                <w:szCs w:val="20"/>
              </w:rPr>
            </w:pPr>
            <w:r w:rsidRPr="0077161B">
              <w:rPr>
                <w:rFonts w:ascii="Aptos" w:hAnsi="Aptos"/>
                <w:iCs/>
                <w:sz w:val="20"/>
                <w:szCs w:val="20"/>
              </w:rPr>
              <w:t>However, several recently described and assigned species of pestiviruses</w:t>
            </w:r>
            <w:r w:rsidRPr="0077161B">
              <w:rPr>
                <w:rFonts w:ascii="Aptos" w:hAnsi="Aptos"/>
                <w:sz w:val="20"/>
                <w:szCs w:val="20"/>
              </w:rPr>
              <w:t xml:space="preserve"> </w:t>
            </w:r>
            <w:r>
              <w:rPr>
                <w:rFonts w:ascii="Aptos" w:hAnsi="Aptos"/>
                <w:sz w:val="20"/>
                <w:szCs w:val="20"/>
              </w:rPr>
              <w:t>(</w:t>
            </w:r>
            <w:r>
              <w:rPr>
                <w:rFonts w:ascii="Aptos" w:hAnsi="Aptos"/>
                <w:i/>
                <w:sz w:val="20"/>
                <w:szCs w:val="20"/>
              </w:rPr>
              <w:t>Pestivirus L</w:t>
            </w:r>
            <w:r w:rsidR="00B40633">
              <w:rPr>
                <w:rFonts w:ascii="Aptos" w:hAnsi="Aptos"/>
                <w:i/>
                <w:sz w:val="20"/>
                <w:szCs w:val="20"/>
              </w:rPr>
              <w:t xml:space="preserve"> </w:t>
            </w:r>
            <w:r w:rsidR="00B40633">
              <w:rPr>
                <w:rFonts w:ascii="Aptos" w:hAnsi="Aptos" w:cs="Arial"/>
                <w:i/>
                <w:sz w:val="20"/>
                <w:szCs w:val="20"/>
              </w:rPr>
              <w:t xml:space="preserve">– </w:t>
            </w:r>
            <w:r>
              <w:rPr>
                <w:rFonts w:ascii="Aptos" w:hAnsi="Aptos"/>
                <w:i/>
                <w:sz w:val="20"/>
                <w:szCs w:val="20"/>
              </w:rPr>
              <w:t>Pestivirus S</w:t>
            </w:r>
            <w:r>
              <w:rPr>
                <w:rFonts w:ascii="Aptos" w:hAnsi="Aptos"/>
                <w:sz w:val="20"/>
                <w:szCs w:val="20"/>
              </w:rPr>
              <w:t>) are still named using the previous [genus name + single letter] format. This is inconsistent with intention for the species epithet to be a pronounceable word, ideally in a Latini</w:t>
            </w:r>
            <w:ins w:id="31" w:author="Jens H. Kuhn" w:date="2025-09-17T22:46:00Z">
              <w:r w:rsidR="00A62854">
                <w:rPr>
                  <w:rFonts w:ascii="Aptos" w:hAnsi="Aptos"/>
                  <w:sz w:val="20"/>
                  <w:szCs w:val="20"/>
                </w:rPr>
                <w:t>z</w:t>
              </w:r>
            </w:ins>
            <w:del w:id="32" w:author="Jens H. Kuhn" w:date="2025-09-17T22:46:00Z">
              <w:r w:rsidDel="00A62854">
                <w:rPr>
                  <w:rFonts w:ascii="Aptos" w:hAnsi="Aptos"/>
                  <w:sz w:val="20"/>
                  <w:szCs w:val="20"/>
                </w:rPr>
                <w:delText>s</w:delText>
              </w:r>
            </w:del>
            <w:r>
              <w:rPr>
                <w:rFonts w:ascii="Aptos" w:hAnsi="Aptos"/>
                <w:sz w:val="20"/>
                <w:szCs w:val="20"/>
              </w:rPr>
              <w:t xml:space="preserve">ed format that is used in the rest of biology for organism scientific names, </w:t>
            </w:r>
          </w:p>
          <w:p w14:paraId="61DEA30F" w14:textId="77777777" w:rsidR="00607D5E" w:rsidRDefault="00607D5E" w:rsidP="00607D5E">
            <w:pPr>
              <w:rPr>
                <w:rFonts w:ascii="Aptos" w:hAnsi="Aptos"/>
                <w:sz w:val="20"/>
                <w:szCs w:val="20"/>
              </w:rPr>
            </w:pPr>
          </w:p>
          <w:p w14:paraId="35225216" w14:textId="587284B1" w:rsidR="00607D5E" w:rsidRPr="00607D5E" w:rsidRDefault="00607D5E" w:rsidP="00607D5E">
            <w:pPr>
              <w:rPr>
                <w:rFonts w:ascii="Aptos" w:hAnsi="Aptos"/>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Pr>
                <w:rFonts w:ascii="Aptos" w:hAnsi="Aptos" w:cs="Arial"/>
                <w:sz w:val="20"/>
                <w:szCs w:val="20"/>
              </w:rPr>
              <w:t xml:space="preserve">The pestivirus species names </w:t>
            </w:r>
            <w:r>
              <w:rPr>
                <w:rFonts w:ascii="Aptos" w:hAnsi="Aptos" w:cs="Arial"/>
                <w:i/>
                <w:sz w:val="20"/>
                <w:szCs w:val="20"/>
              </w:rPr>
              <w:t xml:space="preserve">Pestivirus L – Pestivirus S </w:t>
            </w:r>
            <w:r w:rsidRPr="00607D5E">
              <w:rPr>
                <w:rFonts w:ascii="Aptos" w:hAnsi="Aptos" w:cs="Arial"/>
                <w:sz w:val="20"/>
                <w:szCs w:val="20"/>
              </w:rPr>
              <w:t xml:space="preserve">will be replaced with </w:t>
            </w:r>
            <w:r>
              <w:rPr>
                <w:rFonts w:ascii="Aptos" w:hAnsi="Aptos" w:cs="Arial"/>
                <w:sz w:val="20"/>
                <w:szCs w:val="20"/>
              </w:rPr>
              <w:t xml:space="preserve">whole word species epithets (see Etymology section). </w:t>
            </w:r>
          </w:p>
          <w:p w14:paraId="00B3F574" w14:textId="77777777" w:rsidR="00607D5E" w:rsidRPr="005E6530" w:rsidRDefault="00607D5E" w:rsidP="00607D5E">
            <w:pPr>
              <w:rPr>
                <w:rFonts w:ascii="Aptos" w:hAnsi="Aptos" w:cs="Arial"/>
                <w:sz w:val="20"/>
                <w:szCs w:val="20"/>
              </w:rPr>
            </w:pPr>
          </w:p>
          <w:p w14:paraId="6439F55D" w14:textId="4725FB2D" w:rsidR="00607D5E" w:rsidRDefault="00607D5E" w:rsidP="00607D5E">
            <w:pPr>
              <w:rPr>
                <w:rFonts w:ascii="Aptos" w:hAnsi="Aptos" w:cs="Arial"/>
                <w:color w:val="0000FF"/>
                <w:sz w:val="20"/>
                <w:szCs w:val="20"/>
              </w:rPr>
            </w:pPr>
            <w:r w:rsidRPr="005E6530">
              <w:rPr>
                <w:rFonts w:ascii="Aptos" w:hAnsi="Aptos" w:cs="Arial"/>
                <w:i/>
                <w:sz w:val="20"/>
              </w:rPr>
              <w:t>Justification</w:t>
            </w:r>
            <w:r w:rsidRPr="005E6530">
              <w:rPr>
                <w:rFonts w:ascii="Aptos" w:hAnsi="Aptos" w:cs="Arial"/>
                <w:sz w:val="20"/>
              </w:rPr>
              <w:t>:</w:t>
            </w:r>
            <w:r>
              <w:rPr>
                <w:rFonts w:ascii="Aptos" w:hAnsi="Aptos" w:cs="Arial"/>
                <w:sz w:val="20"/>
              </w:rPr>
              <w:t xml:space="preserve"> The ICTV has </w:t>
            </w:r>
            <w:r w:rsidR="00620001">
              <w:rPr>
                <w:rFonts w:ascii="Aptos" w:hAnsi="Aptos" w:cs="Arial"/>
                <w:sz w:val="20"/>
              </w:rPr>
              <w:t xml:space="preserve">mandated </w:t>
            </w:r>
            <w:r>
              <w:rPr>
                <w:rFonts w:ascii="Aptos" w:hAnsi="Aptos" w:cs="Arial"/>
                <w:sz w:val="20"/>
              </w:rPr>
              <w:t xml:space="preserve">renaming species into a more recognizable form that matches at least in part the nomenclature used in other biological codes. Most virus species have been accordingly renamed, and the current proposals simply applies this principle to pestivirus species that were described and named after the previous </w:t>
            </w:r>
            <w:r w:rsidR="00B40633">
              <w:rPr>
                <w:rFonts w:ascii="Aptos" w:hAnsi="Aptos" w:cs="Arial"/>
                <w:sz w:val="20"/>
              </w:rPr>
              <w:t xml:space="preserve">pestivirus </w:t>
            </w:r>
            <w:r>
              <w:rPr>
                <w:rFonts w:ascii="Aptos" w:hAnsi="Aptos" w:cs="Arial"/>
                <w:sz w:val="20"/>
              </w:rPr>
              <w:t>renaming proposal was adopted.</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7D1B1CCD" w14:textId="200CDE3F" w:rsidR="00953FFE" w:rsidRPr="00BE4F5A" w:rsidRDefault="00953FFE" w:rsidP="00607D5E">
            <w:pPr>
              <w:pStyle w:val="EndNoteBibliography"/>
              <w:ind w:left="567" w:hanging="567"/>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2F4FEAA4" w:rsidR="00FC2269" w:rsidRDefault="00FC2269" w:rsidP="00FC2269">
      <w:pPr>
        <w:rPr>
          <w:rFonts w:ascii="Aptos" w:hAnsi="Aptos" w:cs="Arial"/>
          <w:color w:val="808080" w:themeColor="background1" w:themeShade="80"/>
          <w:sz w:val="20"/>
        </w:rPr>
      </w:pPr>
    </w:p>
    <w:p w14:paraId="27E95EDC" w14:textId="77777777" w:rsidR="00C8233B" w:rsidRDefault="00C8233B"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330"/>
        <w:gridCol w:w="5596"/>
      </w:tblGrid>
      <w:tr w:rsidR="00FC2269" w:rsidRPr="009F7856" w14:paraId="52BE71B6" w14:textId="77777777" w:rsidTr="000426E3">
        <w:trPr>
          <w:trHeight w:val="297"/>
        </w:trPr>
        <w:tc>
          <w:tcPr>
            <w:tcW w:w="8926" w:type="dxa"/>
            <w:gridSpan w:val="2"/>
            <w:shd w:val="clear" w:color="auto" w:fill="F2F2F2" w:themeFill="background1" w:themeFillShade="F2"/>
          </w:tcPr>
          <w:p w14:paraId="0823714E" w14:textId="57223D10" w:rsidR="00FC2269" w:rsidRPr="00220A26" w:rsidRDefault="00FC2269" w:rsidP="000426E3">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6520C8">
        <w:trPr>
          <w:trHeight w:val="73"/>
        </w:trPr>
        <w:tc>
          <w:tcPr>
            <w:tcW w:w="3330" w:type="dxa"/>
          </w:tcPr>
          <w:p w14:paraId="6F1D2BAE" w14:textId="77777777" w:rsidR="00FC2269" w:rsidRPr="00C8775F" w:rsidRDefault="00FC2269" w:rsidP="000426E3">
            <w:pPr>
              <w:rPr>
                <w:rFonts w:ascii="Aptos" w:hAnsi="Aptos" w:cs="Arial"/>
                <w:b/>
                <w:sz w:val="20"/>
                <w:szCs w:val="20"/>
              </w:rPr>
            </w:pPr>
            <w:r w:rsidRPr="00C8775F">
              <w:rPr>
                <w:rFonts w:ascii="Aptos" w:hAnsi="Aptos" w:cs="Arial"/>
                <w:b/>
                <w:sz w:val="20"/>
                <w:szCs w:val="20"/>
              </w:rPr>
              <w:t>Filename</w:t>
            </w:r>
          </w:p>
        </w:tc>
        <w:tc>
          <w:tcPr>
            <w:tcW w:w="5596" w:type="dxa"/>
          </w:tcPr>
          <w:p w14:paraId="4D21A6E0" w14:textId="77777777" w:rsidR="00FC2269" w:rsidRPr="00CF59EA" w:rsidRDefault="00FC2269" w:rsidP="000426E3">
            <w:pPr>
              <w:rPr>
                <w:rFonts w:ascii="Aptos" w:hAnsi="Aptos" w:cs="Arial"/>
                <w:b/>
                <w:sz w:val="20"/>
                <w:szCs w:val="20"/>
              </w:rPr>
            </w:pPr>
            <w:r>
              <w:rPr>
                <w:rFonts w:ascii="Aptos" w:hAnsi="Aptos" w:cs="Arial"/>
                <w:b/>
                <w:sz w:val="20"/>
                <w:szCs w:val="20"/>
              </w:rPr>
              <w:t>Description of contents</w:t>
            </w:r>
          </w:p>
        </w:tc>
      </w:tr>
      <w:tr w:rsidR="00FC2269" w:rsidRPr="00DD738C" w14:paraId="206A5E9E" w14:textId="77777777" w:rsidTr="006520C8">
        <w:trPr>
          <w:trHeight w:val="71"/>
        </w:trPr>
        <w:tc>
          <w:tcPr>
            <w:tcW w:w="3330" w:type="dxa"/>
          </w:tcPr>
          <w:p w14:paraId="1EBF10D0" w14:textId="0B7F50C1" w:rsidR="00FC2269" w:rsidRPr="00DD738C" w:rsidRDefault="00A62854" w:rsidP="000426E3">
            <w:pPr>
              <w:rPr>
                <w:rFonts w:ascii="Aptos" w:hAnsi="Aptos" w:cs="Arial"/>
                <w:bCs/>
                <w:sz w:val="20"/>
                <w:szCs w:val="20"/>
                <w:rPrChange w:id="33" w:author="Jens H. Kuhn" w:date="2025-09-19T17:05:00Z">
                  <w:rPr>
                    <w:rFonts w:ascii="Aptos" w:hAnsi="Aptos" w:cs="Arial"/>
                    <w:b/>
                    <w:sz w:val="20"/>
                    <w:szCs w:val="20"/>
                  </w:rPr>
                </w:rPrChange>
              </w:rPr>
            </w:pPr>
            <w:ins w:id="34" w:author="Jens H. Kuhn" w:date="2025-09-17T22:46:00Z">
              <w:r w:rsidRPr="00DD738C">
                <w:rPr>
                  <w:rFonts w:ascii="Aptos" w:hAnsi="Aptos" w:cs="Arial"/>
                  <w:bCs/>
                  <w:sz w:val="20"/>
                  <w:szCs w:val="20"/>
                  <w:rPrChange w:id="35" w:author="Jens H. Kuhn" w:date="2025-09-19T17:05:00Z">
                    <w:rPr>
                      <w:rFonts w:ascii="Aptos" w:hAnsi="Aptos" w:cs="Arial"/>
                      <w:b/>
                      <w:sz w:val="20"/>
                      <w:szCs w:val="20"/>
                    </w:rPr>
                  </w:rPrChange>
                </w:rPr>
                <w:t>2025.</w:t>
              </w:r>
              <w:proofErr w:type="gramStart"/>
              <w:r w:rsidRPr="00DD738C">
                <w:rPr>
                  <w:rFonts w:ascii="Aptos" w:hAnsi="Aptos" w:cs="Arial"/>
                  <w:bCs/>
                  <w:sz w:val="20"/>
                  <w:szCs w:val="20"/>
                  <w:rPrChange w:id="36" w:author="Jens H. Kuhn" w:date="2025-09-19T17:05:00Z">
                    <w:rPr>
                      <w:rFonts w:ascii="Aptos" w:hAnsi="Aptos" w:cs="Arial"/>
                      <w:b/>
                      <w:sz w:val="20"/>
                      <w:szCs w:val="20"/>
                    </w:rPr>
                  </w:rPrChange>
                </w:rPr>
                <w:t>005S.</w:t>
              </w:r>
            </w:ins>
            <w:ins w:id="37" w:author="Jens H. Kuhn" w:date="2025-09-19T17:05:00Z">
              <w:r w:rsidR="00DD738C" w:rsidRPr="00DD738C">
                <w:rPr>
                  <w:rFonts w:ascii="Aptos" w:hAnsi="Aptos" w:cs="Arial"/>
                  <w:bCs/>
                  <w:sz w:val="20"/>
                  <w:szCs w:val="20"/>
                  <w:rPrChange w:id="38" w:author="Jens H. Kuhn" w:date="2025-09-19T17:05:00Z">
                    <w:rPr>
                      <w:rFonts w:ascii="Aptos" w:hAnsi="Aptos" w:cs="Arial"/>
                      <w:b/>
                      <w:sz w:val="20"/>
                      <w:szCs w:val="20"/>
                    </w:rPr>
                  </w:rPrChange>
                </w:rPr>
                <w:t>A</w:t>
              </w:r>
            </w:ins>
            <w:ins w:id="39" w:author="Peter Simmonds" w:date="2025-09-22T08:29:00Z">
              <w:r w:rsidR="009C3FD9">
                <w:rPr>
                  <w:rFonts w:ascii="Aptos" w:hAnsi="Aptos" w:cs="Arial"/>
                  <w:bCs/>
                  <w:sz w:val="20"/>
                  <w:szCs w:val="20"/>
                </w:rPr>
                <w:t>c</w:t>
              </w:r>
            </w:ins>
            <w:ins w:id="40" w:author="Jens H. Kuhn" w:date="2025-09-17T22:46:00Z">
              <w:r w:rsidRPr="00DD738C">
                <w:rPr>
                  <w:rFonts w:ascii="Aptos" w:hAnsi="Aptos" w:cs="Arial"/>
                  <w:bCs/>
                  <w:sz w:val="20"/>
                  <w:szCs w:val="20"/>
                  <w:rPrChange w:id="41" w:author="Jens H. Kuhn" w:date="2025-09-19T17:05:00Z">
                    <w:rPr>
                      <w:rFonts w:ascii="Aptos" w:hAnsi="Aptos" w:cs="Arial"/>
                      <w:b/>
                      <w:sz w:val="20"/>
                      <w:szCs w:val="20"/>
                    </w:rPr>
                  </w:rPrChange>
                </w:rPr>
                <w:t>.v</w:t>
              </w:r>
              <w:proofErr w:type="gramEnd"/>
              <w:r w:rsidRPr="00DD738C">
                <w:rPr>
                  <w:rFonts w:ascii="Aptos" w:hAnsi="Aptos" w:cs="Arial"/>
                  <w:bCs/>
                  <w:sz w:val="20"/>
                  <w:szCs w:val="20"/>
                  <w:rPrChange w:id="42" w:author="Jens H. Kuhn" w:date="2025-09-19T17:05:00Z">
                    <w:rPr>
                      <w:rFonts w:ascii="Aptos" w:hAnsi="Aptos" w:cs="Arial"/>
                      <w:b/>
                      <w:sz w:val="20"/>
                      <w:szCs w:val="20"/>
                    </w:rPr>
                  </w:rPrChange>
                </w:rPr>
                <w:t>3.Pestivirus_8spren</w:t>
              </w:r>
            </w:ins>
          </w:p>
        </w:tc>
        <w:tc>
          <w:tcPr>
            <w:tcW w:w="5596" w:type="dxa"/>
          </w:tcPr>
          <w:p w14:paraId="22F4B256" w14:textId="03E04682" w:rsidR="00FC2269" w:rsidRPr="00DD738C" w:rsidRDefault="00A62854" w:rsidP="000426E3">
            <w:pPr>
              <w:rPr>
                <w:rFonts w:ascii="Aptos" w:hAnsi="Aptos" w:cs="Arial"/>
                <w:bCs/>
                <w:sz w:val="20"/>
                <w:szCs w:val="20"/>
              </w:rPr>
            </w:pPr>
            <w:ins w:id="43" w:author="Jens H. Kuhn" w:date="2025-09-17T22:46:00Z">
              <w:r w:rsidRPr="00DD738C">
                <w:rPr>
                  <w:rFonts w:ascii="Aptos" w:hAnsi="Aptos" w:cs="Arial"/>
                  <w:bCs/>
                  <w:sz w:val="20"/>
                  <w:szCs w:val="20"/>
                </w:rPr>
                <w:t>Excel module</w:t>
              </w:r>
            </w:ins>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5D2151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E2A1BF2" w14:textId="2CFF74F1" w:rsidR="000426E3" w:rsidRPr="00F110F7" w:rsidRDefault="000426E3" w:rsidP="00B50485">
      <w:pPr>
        <w:spacing w:after="160" w:line="259" w:lineRule="auto"/>
        <w:rPr>
          <w:rFonts w:ascii="Aptos" w:hAnsi="Aptos"/>
          <w:color w:val="0070C0"/>
        </w:rPr>
      </w:pPr>
    </w:p>
    <w:sectPr w:rsidR="000426E3" w:rsidRPr="00F110F7" w:rsidSect="00B5048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A441E" w14:textId="77777777" w:rsidR="00DA788F" w:rsidRDefault="00DA788F">
      <w:r>
        <w:separator/>
      </w:r>
    </w:p>
  </w:endnote>
  <w:endnote w:type="continuationSeparator" w:id="0">
    <w:p w14:paraId="2F759100" w14:textId="77777777" w:rsidR="00DA788F" w:rsidRDefault="00DA788F">
      <w:r>
        <w:continuationSeparator/>
      </w:r>
    </w:p>
  </w:endnote>
  <w:endnote w:type="continuationNotice" w:id="1">
    <w:p w14:paraId="1386CD82" w14:textId="77777777" w:rsidR="00DA788F" w:rsidRDefault="00DA7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55C0" w14:textId="77777777" w:rsidR="00CA3DC7" w:rsidRDefault="00CA3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CA3DC7" w:rsidRPr="00AD5A3A" w:rsidRDefault="00CA3DC7">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CA3DC7" w:rsidRDefault="00CA3D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49BC" w14:textId="77777777" w:rsidR="00CA3DC7" w:rsidRDefault="00CA3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DC58" w14:textId="77777777" w:rsidR="00DA788F" w:rsidRDefault="00DA788F">
      <w:r>
        <w:separator/>
      </w:r>
    </w:p>
  </w:footnote>
  <w:footnote w:type="continuationSeparator" w:id="0">
    <w:p w14:paraId="3662E65B" w14:textId="77777777" w:rsidR="00DA788F" w:rsidRDefault="00DA788F">
      <w:r>
        <w:continuationSeparator/>
      </w:r>
    </w:p>
  </w:footnote>
  <w:footnote w:type="continuationNotice" w:id="1">
    <w:p w14:paraId="33C7A9EF" w14:textId="77777777" w:rsidR="00DA788F" w:rsidRDefault="00DA78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4B2A" w14:textId="77777777" w:rsidR="00CA3DC7" w:rsidRDefault="00CA3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026ABBD3" w:rsidR="00CA3DC7" w:rsidRPr="00F110F7" w:rsidRDefault="00CA3DC7"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w:t>
    </w:r>
    <w:r>
      <w:rPr>
        <w:rFonts w:ascii="Aptos" w:hAnsi="Aptos"/>
        <w:i/>
        <w:sz w:val="18"/>
        <w:szCs w:val="18"/>
      </w:rPr>
      <w:t>5</w:t>
    </w:r>
    <w:r w:rsidRPr="00F110F7">
      <w:rPr>
        <w:rFonts w:ascii="Aptos" w:hAnsi="Aptos"/>
        <w:i/>
        <w:sz w:val="18"/>
        <w:szCs w:val="18"/>
      </w:rPr>
      <w:t xml:space="preserve"> 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269D" w14:textId="77777777" w:rsidR="00CA3DC7" w:rsidRDefault="00CA3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90BB4"/>
    <w:multiLevelType w:val="hybridMultilevel"/>
    <w:tmpl w:val="D0F6E84C"/>
    <w:lvl w:ilvl="0" w:tplc="322E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7307E9"/>
    <w:multiLevelType w:val="hybridMultilevel"/>
    <w:tmpl w:val="54546F52"/>
    <w:lvl w:ilvl="0" w:tplc="AB1E45DC">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 H. Kuhn">
    <w15:presenceInfo w15:providerId="Windows Live" w15:userId="6f0a5c9a4ebb59af"/>
  </w15:person>
  <w15:person w15:author="Peter Simmonds">
    <w15:presenceInfo w15:providerId="AD" w15:userId="S::clme1803@ox.ac.uk::ff7ea800-d6c0-420b-834d-13e934af86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trackRevisions/>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 General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f9fvzz9hdtadpe05sfxxarlzf2a2es99dp0&quot;&gt;VEG references_ps_17_Oct_2021&lt;record-ids&gt;&lt;item&gt;113&lt;/item&gt;&lt;item&gt;28917&lt;/item&gt;&lt;item&gt;29925&lt;/item&gt;&lt;item&gt;30135&lt;/item&gt;&lt;item&gt;30275&lt;/item&gt;&lt;item&gt;30284&lt;/item&gt;&lt;item&gt;30308&lt;/item&gt;&lt;item&gt;30555&lt;/item&gt;&lt;item&gt;32078&lt;/item&gt;&lt;item&gt;32102&lt;/item&gt;&lt;item&gt;32331&lt;/item&gt;&lt;item&gt;32386&lt;/item&gt;&lt;item&gt;32557&lt;/item&gt;&lt;item&gt;32558&lt;/item&gt;&lt;item&gt;32559&lt;/item&gt;&lt;item&gt;32560&lt;/item&gt;&lt;item&gt;32561&lt;/item&gt;&lt;item&gt;32562&lt;/item&gt;&lt;item&gt;32563&lt;/item&gt;&lt;item&gt;32564&lt;/item&gt;&lt;item&gt;32565&lt;/item&gt;&lt;item&gt;32566&lt;/item&gt;&lt;item&gt;32567&lt;/item&gt;&lt;item&gt;32569&lt;/item&gt;&lt;item&gt;32570&lt;/item&gt;&lt;item&gt;32571&lt;/item&gt;&lt;item&gt;32573&lt;/item&gt;&lt;item&gt;32575&lt;/item&gt;&lt;item&gt;32576&lt;/item&gt;&lt;item&gt;32577&lt;/item&gt;&lt;item&gt;32578&lt;/item&gt;&lt;item&gt;32581&lt;/item&gt;&lt;item&gt;32582&lt;/item&gt;&lt;item&gt;32584&lt;/item&gt;&lt;item&gt;32590&lt;/item&gt;&lt;item&gt;32591&lt;/item&gt;&lt;item&gt;32596&lt;/item&gt;&lt;item&gt;32607&lt;/item&gt;&lt;item&gt;32608&lt;/item&gt;&lt;item&gt;32645&lt;/item&gt;&lt;item&gt;32650&lt;/item&gt;&lt;item&gt;32651&lt;/item&gt;&lt;item&gt;32654&lt;/item&gt;&lt;item&gt;32655&lt;/item&gt;&lt;item&gt;32656&lt;/item&gt;&lt;item&gt;32659&lt;/item&gt;&lt;item&gt;32660&lt;/item&gt;&lt;item&gt;32661&lt;/item&gt;&lt;item&gt;32662&lt;/item&gt;&lt;item&gt;32663&lt;/item&gt;&lt;item&gt;32664&lt;/item&gt;&lt;item&gt;32665&lt;/item&gt;&lt;item&gt;32666&lt;/item&gt;&lt;item&gt;32672&lt;/item&gt;&lt;item&gt;32673&lt;/item&gt;&lt;item&gt;32685&lt;/item&gt;&lt;item&gt;32686&lt;/item&gt;&lt;item&gt;32687&lt;/item&gt;&lt;item&gt;32688&lt;/item&gt;&lt;item&gt;32689&lt;/item&gt;&lt;item&gt;32769&lt;/item&gt;&lt;/record-ids&gt;&lt;/item&gt;&lt;/Libraries&gt;"/>
  </w:docVars>
  <w:rsids>
    <w:rsidRoot w:val="00A174CC"/>
    <w:rsid w:val="00017BF9"/>
    <w:rsid w:val="00023385"/>
    <w:rsid w:val="00026334"/>
    <w:rsid w:val="00035A87"/>
    <w:rsid w:val="000406E1"/>
    <w:rsid w:val="00040CB0"/>
    <w:rsid w:val="0004176B"/>
    <w:rsid w:val="000426E3"/>
    <w:rsid w:val="000449DB"/>
    <w:rsid w:val="0008012E"/>
    <w:rsid w:val="00095E22"/>
    <w:rsid w:val="000A146A"/>
    <w:rsid w:val="000A3FE7"/>
    <w:rsid w:val="000A458D"/>
    <w:rsid w:val="000A6B4F"/>
    <w:rsid w:val="000A7027"/>
    <w:rsid w:val="000B1BF3"/>
    <w:rsid w:val="000B35B0"/>
    <w:rsid w:val="000B5D78"/>
    <w:rsid w:val="000B6878"/>
    <w:rsid w:val="000D182E"/>
    <w:rsid w:val="000F51F4"/>
    <w:rsid w:val="000F7067"/>
    <w:rsid w:val="0010177F"/>
    <w:rsid w:val="00102A13"/>
    <w:rsid w:val="00106232"/>
    <w:rsid w:val="0011008F"/>
    <w:rsid w:val="00117C72"/>
    <w:rsid w:val="00121A76"/>
    <w:rsid w:val="0013113D"/>
    <w:rsid w:val="001322FC"/>
    <w:rsid w:val="001424C2"/>
    <w:rsid w:val="00155830"/>
    <w:rsid w:val="00156550"/>
    <w:rsid w:val="00171083"/>
    <w:rsid w:val="00172351"/>
    <w:rsid w:val="0018317D"/>
    <w:rsid w:val="001C7F6E"/>
    <w:rsid w:val="001D0007"/>
    <w:rsid w:val="001D3E3E"/>
    <w:rsid w:val="001E7924"/>
    <w:rsid w:val="00220A26"/>
    <w:rsid w:val="00223888"/>
    <w:rsid w:val="002312CE"/>
    <w:rsid w:val="0023149A"/>
    <w:rsid w:val="0023696B"/>
    <w:rsid w:val="0024086E"/>
    <w:rsid w:val="0025498B"/>
    <w:rsid w:val="00273642"/>
    <w:rsid w:val="00274629"/>
    <w:rsid w:val="0028016D"/>
    <w:rsid w:val="002955F6"/>
    <w:rsid w:val="00296DA3"/>
    <w:rsid w:val="002A36BB"/>
    <w:rsid w:val="002A5A83"/>
    <w:rsid w:val="002B48F5"/>
    <w:rsid w:val="002B4C1B"/>
    <w:rsid w:val="002D4340"/>
    <w:rsid w:val="002E0972"/>
    <w:rsid w:val="002F1FF4"/>
    <w:rsid w:val="002F2341"/>
    <w:rsid w:val="0031764B"/>
    <w:rsid w:val="00327E73"/>
    <w:rsid w:val="00333392"/>
    <w:rsid w:val="003464F5"/>
    <w:rsid w:val="00355CE0"/>
    <w:rsid w:val="00363A30"/>
    <w:rsid w:val="00371252"/>
    <w:rsid w:val="0037243A"/>
    <w:rsid w:val="00382FE8"/>
    <w:rsid w:val="00383BBF"/>
    <w:rsid w:val="0038593F"/>
    <w:rsid w:val="003A166F"/>
    <w:rsid w:val="003A18C5"/>
    <w:rsid w:val="003A5ED7"/>
    <w:rsid w:val="003B0883"/>
    <w:rsid w:val="003B3832"/>
    <w:rsid w:val="003B56F6"/>
    <w:rsid w:val="003B6997"/>
    <w:rsid w:val="003C5428"/>
    <w:rsid w:val="003D11A1"/>
    <w:rsid w:val="003D3BD6"/>
    <w:rsid w:val="003D4BAC"/>
    <w:rsid w:val="003E62E2"/>
    <w:rsid w:val="003F2A97"/>
    <w:rsid w:val="003F46E0"/>
    <w:rsid w:val="0043110C"/>
    <w:rsid w:val="00437970"/>
    <w:rsid w:val="004463EC"/>
    <w:rsid w:val="00467DE7"/>
    <w:rsid w:val="00471256"/>
    <w:rsid w:val="004A61CC"/>
    <w:rsid w:val="004E32E5"/>
    <w:rsid w:val="004E532E"/>
    <w:rsid w:val="004F2F1E"/>
    <w:rsid w:val="004F3196"/>
    <w:rsid w:val="0051074B"/>
    <w:rsid w:val="005116E8"/>
    <w:rsid w:val="00522825"/>
    <w:rsid w:val="005241F7"/>
    <w:rsid w:val="0053220F"/>
    <w:rsid w:val="00536426"/>
    <w:rsid w:val="00543F86"/>
    <w:rsid w:val="0054631E"/>
    <w:rsid w:val="0055461D"/>
    <w:rsid w:val="00570B9B"/>
    <w:rsid w:val="00582494"/>
    <w:rsid w:val="0058465A"/>
    <w:rsid w:val="00590DF3"/>
    <w:rsid w:val="005A54C3"/>
    <w:rsid w:val="005A732E"/>
    <w:rsid w:val="005D3C2E"/>
    <w:rsid w:val="005E6530"/>
    <w:rsid w:val="006043FB"/>
    <w:rsid w:val="00607227"/>
    <w:rsid w:val="00607D5E"/>
    <w:rsid w:val="0061060F"/>
    <w:rsid w:val="006109F7"/>
    <w:rsid w:val="00620001"/>
    <w:rsid w:val="00631962"/>
    <w:rsid w:val="00636D33"/>
    <w:rsid w:val="00647814"/>
    <w:rsid w:val="006520C8"/>
    <w:rsid w:val="00670538"/>
    <w:rsid w:val="0067795B"/>
    <w:rsid w:val="00683D0C"/>
    <w:rsid w:val="006B3C87"/>
    <w:rsid w:val="006B7AB8"/>
    <w:rsid w:val="006C0F51"/>
    <w:rsid w:val="006C4B17"/>
    <w:rsid w:val="006D18F6"/>
    <w:rsid w:val="006D428E"/>
    <w:rsid w:val="006E1F81"/>
    <w:rsid w:val="006E50AA"/>
    <w:rsid w:val="00723577"/>
    <w:rsid w:val="0072682D"/>
    <w:rsid w:val="00736440"/>
    <w:rsid w:val="00736E9F"/>
    <w:rsid w:val="00737875"/>
    <w:rsid w:val="00740A3F"/>
    <w:rsid w:val="0077161B"/>
    <w:rsid w:val="0079157C"/>
    <w:rsid w:val="00797BC5"/>
    <w:rsid w:val="007B0F70"/>
    <w:rsid w:val="007B494C"/>
    <w:rsid w:val="007B6511"/>
    <w:rsid w:val="007E0EF5"/>
    <w:rsid w:val="007E667B"/>
    <w:rsid w:val="008055E2"/>
    <w:rsid w:val="00812698"/>
    <w:rsid w:val="00822B3A"/>
    <w:rsid w:val="00823A9E"/>
    <w:rsid w:val="00824208"/>
    <w:rsid w:val="008308A0"/>
    <w:rsid w:val="00846295"/>
    <w:rsid w:val="00852D43"/>
    <w:rsid w:val="008541FC"/>
    <w:rsid w:val="00865726"/>
    <w:rsid w:val="0086766F"/>
    <w:rsid w:val="008815EE"/>
    <w:rsid w:val="008860E0"/>
    <w:rsid w:val="00891A42"/>
    <w:rsid w:val="00895ACE"/>
    <w:rsid w:val="008A22E9"/>
    <w:rsid w:val="008B43B1"/>
    <w:rsid w:val="008B7807"/>
    <w:rsid w:val="008C4A6F"/>
    <w:rsid w:val="008F51E2"/>
    <w:rsid w:val="00901EBC"/>
    <w:rsid w:val="00903048"/>
    <w:rsid w:val="009078FF"/>
    <w:rsid w:val="00924EA0"/>
    <w:rsid w:val="009457C8"/>
    <w:rsid w:val="00953FFE"/>
    <w:rsid w:val="00964913"/>
    <w:rsid w:val="00964F7C"/>
    <w:rsid w:val="009703AF"/>
    <w:rsid w:val="00974174"/>
    <w:rsid w:val="009741D1"/>
    <w:rsid w:val="00974C28"/>
    <w:rsid w:val="00976E37"/>
    <w:rsid w:val="00981B90"/>
    <w:rsid w:val="0099311D"/>
    <w:rsid w:val="009A3B4A"/>
    <w:rsid w:val="009A63AD"/>
    <w:rsid w:val="009A744B"/>
    <w:rsid w:val="009C3FD9"/>
    <w:rsid w:val="009C4B24"/>
    <w:rsid w:val="009F7856"/>
    <w:rsid w:val="00A0465F"/>
    <w:rsid w:val="00A06D2F"/>
    <w:rsid w:val="00A10BA1"/>
    <w:rsid w:val="00A11462"/>
    <w:rsid w:val="00A17112"/>
    <w:rsid w:val="00A174CC"/>
    <w:rsid w:val="00A21557"/>
    <w:rsid w:val="00A2357C"/>
    <w:rsid w:val="00A26F4C"/>
    <w:rsid w:val="00A443CA"/>
    <w:rsid w:val="00A4449B"/>
    <w:rsid w:val="00A62854"/>
    <w:rsid w:val="00A77B8E"/>
    <w:rsid w:val="00A82FBB"/>
    <w:rsid w:val="00AA4711"/>
    <w:rsid w:val="00AD201A"/>
    <w:rsid w:val="00AD2884"/>
    <w:rsid w:val="00AD5A3A"/>
    <w:rsid w:val="00AD759B"/>
    <w:rsid w:val="00AE1165"/>
    <w:rsid w:val="00AE2E79"/>
    <w:rsid w:val="00AE528C"/>
    <w:rsid w:val="00AF4998"/>
    <w:rsid w:val="00B03B7F"/>
    <w:rsid w:val="00B112E2"/>
    <w:rsid w:val="00B1187F"/>
    <w:rsid w:val="00B207E0"/>
    <w:rsid w:val="00B33893"/>
    <w:rsid w:val="00B35CC8"/>
    <w:rsid w:val="00B40633"/>
    <w:rsid w:val="00B41362"/>
    <w:rsid w:val="00B47589"/>
    <w:rsid w:val="00B50485"/>
    <w:rsid w:val="00B80251"/>
    <w:rsid w:val="00BD7967"/>
    <w:rsid w:val="00BE1B01"/>
    <w:rsid w:val="00BE47BD"/>
    <w:rsid w:val="00BE4F5A"/>
    <w:rsid w:val="00BF1E42"/>
    <w:rsid w:val="00BF2A30"/>
    <w:rsid w:val="00BF517C"/>
    <w:rsid w:val="00C55633"/>
    <w:rsid w:val="00C56BC0"/>
    <w:rsid w:val="00C73356"/>
    <w:rsid w:val="00C77367"/>
    <w:rsid w:val="00C8233B"/>
    <w:rsid w:val="00C8775F"/>
    <w:rsid w:val="00C95FB7"/>
    <w:rsid w:val="00C978B3"/>
    <w:rsid w:val="00CA172F"/>
    <w:rsid w:val="00CA3DC7"/>
    <w:rsid w:val="00CB0968"/>
    <w:rsid w:val="00CD1675"/>
    <w:rsid w:val="00CD2C82"/>
    <w:rsid w:val="00CE69A4"/>
    <w:rsid w:val="00CF03B4"/>
    <w:rsid w:val="00CF59EA"/>
    <w:rsid w:val="00D04287"/>
    <w:rsid w:val="00D062BE"/>
    <w:rsid w:val="00D10857"/>
    <w:rsid w:val="00D13AD5"/>
    <w:rsid w:val="00D2107B"/>
    <w:rsid w:val="00D234A1"/>
    <w:rsid w:val="00D23567"/>
    <w:rsid w:val="00D36036"/>
    <w:rsid w:val="00D46663"/>
    <w:rsid w:val="00D55320"/>
    <w:rsid w:val="00D678CE"/>
    <w:rsid w:val="00D77E1C"/>
    <w:rsid w:val="00DA788F"/>
    <w:rsid w:val="00DB372A"/>
    <w:rsid w:val="00DD58AA"/>
    <w:rsid w:val="00DD738C"/>
    <w:rsid w:val="00DE01F5"/>
    <w:rsid w:val="00E034BE"/>
    <w:rsid w:val="00E27FC8"/>
    <w:rsid w:val="00E357DE"/>
    <w:rsid w:val="00E37077"/>
    <w:rsid w:val="00E503D2"/>
    <w:rsid w:val="00E50727"/>
    <w:rsid w:val="00E76254"/>
    <w:rsid w:val="00E863D4"/>
    <w:rsid w:val="00E969AE"/>
    <w:rsid w:val="00EA0C79"/>
    <w:rsid w:val="00EA1098"/>
    <w:rsid w:val="00EA12A5"/>
    <w:rsid w:val="00ED4569"/>
    <w:rsid w:val="00EE404D"/>
    <w:rsid w:val="00EE484F"/>
    <w:rsid w:val="00EF07AF"/>
    <w:rsid w:val="00EF2448"/>
    <w:rsid w:val="00F110F7"/>
    <w:rsid w:val="00F141D5"/>
    <w:rsid w:val="00F42D94"/>
    <w:rsid w:val="00F5129F"/>
    <w:rsid w:val="00F577F7"/>
    <w:rsid w:val="00F62692"/>
    <w:rsid w:val="00F711CE"/>
    <w:rsid w:val="00F72842"/>
    <w:rsid w:val="00F74510"/>
    <w:rsid w:val="00F74636"/>
    <w:rsid w:val="00F75D66"/>
    <w:rsid w:val="00F82410"/>
    <w:rsid w:val="00F9028E"/>
    <w:rsid w:val="00F911F1"/>
    <w:rsid w:val="00FA1DC3"/>
    <w:rsid w:val="00FB300C"/>
    <w:rsid w:val="00FC2269"/>
    <w:rsid w:val="00FC4730"/>
    <w:rsid w:val="00FF0847"/>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qFormat/>
    <w:rsid w:val="00964913"/>
    <w:pPr>
      <w:widowControl w:val="0"/>
      <w:autoSpaceDE w:val="0"/>
      <w:autoSpaceDN w:val="0"/>
      <w:adjustRightInd w:val="0"/>
      <w:spacing w:line="480" w:lineRule="auto"/>
      <w:outlineLvl w:val="0"/>
    </w:pPr>
    <w:rPr>
      <w:rFonts w:eastAsiaTheme="minorEastAsia"/>
      <w:b/>
      <w:bCs/>
    </w:rPr>
  </w:style>
  <w:style w:type="paragraph" w:styleId="Heading2">
    <w:name w:val="heading 2"/>
    <w:basedOn w:val="Normal"/>
    <w:link w:val="Heading2Char"/>
    <w:qFormat/>
    <w:rsid w:val="00964913"/>
    <w:pPr>
      <w:widowControl w:val="0"/>
      <w:autoSpaceDE w:val="0"/>
      <w:autoSpaceDN w:val="0"/>
      <w:adjustRightInd w:val="0"/>
      <w:spacing w:line="480" w:lineRule="auto"/>
      <w:outlineLvl w:val="1"/>
    </w:pPr>
    <w:rPr>
      <w:rFonts w:eastAsiaTheme="minorEastAsia"/>
      <w:b/>
      <w:i/>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qFormat/>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Heading1Char">
    <w:name w:val="Heading 1 Char"/>
    <w:basedOn w:val="DefaultParagraphFont"/>
    <w:link w:val="Heading1"/>
    <w:qFormat/>
    <w:rsid w:val="00964913"/>
    <w:rPr>
      <w:rFonts w:ascii="Times New Roman" w:eastAsiaTheme="minorEastAsia" w:hAnsi="Times New Roman" w:cs="Times New Roman"/>
      <w:b/>
      <w:bCs/>
      <w:lang w:val="en-US"/>
    </w:rPr>
  </w:style>
  <w:style w:type="character" w:customStyle="1" w:styleId="Heading2Char">
    <w:name w:val="Heading 2 Char"/>
    <w:basedOn w:val="DefaultParagraphFont"/>
    <w:link w:val="Heading2"/>
    <w:qFormat/>
    <w:rsid w:val="00964913"/>
    <w:rPr>
      <w:rFonts w:ascii="Times New Roman" w:eastAsiaTheme="minorEastAsia" w:hAnsi="Times New Roman" w:cs="Times New Roman"/>
      <w:b/>
      <w:i/>
      <w:color w:val="000000" w:themeColor="text1"/>
    </w:rPr>
  </w:style>
  <w:style w:type="paragraph" w:customStyle="1" w:styleId="EndNoteBibliographyTitle">
    <w:name w:val="EndNote Bibliography Title"/>
    <w:basedOn w:val="Normal"/>
    <w:link w:val="EndNoteBibliographyTitleChar"/>
    <w:rsid w:val="00223888"/>
    <w:pPr>
      <w:jc w:val="center"/>
    </w:pPr>
    <w:rPr>
      <w:noProof/>
    </w:rPr>
  </w:style>
  <w:style w:type="character" w:customStyle="1" w:styleId="EndNoteBibliographyTitleChar">
    <w:name w:val="EndNote Bibliography Title Char"/>
    <w:basedOn w:val="DefaultParagraphFont"/>
    <w:link w:val="EndNoteBibliographyTitle"/>
    <w:rsid w:val="00223888"/>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223888"/>
    <w:rPr>
      <w:noProof/>
    </w:rPr>
  </w:style>
  <w:style w:type="character" w:customStyle="1" w:styleId="EndNoteBibliographyChar">
    <w:name w:val="EndNote Bibliography Char"/>
    <w:basedOn w:val="DefaultParagraphFont"/>
    <w:link w:val="EndNoteBibliography"/>
    <w:rsid w:val="00223888"/>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48524518">
      <w:bodyDiv w:val="1"/>
      <w:marLeft w:val="0"/>
      <w:marRight w:val="0"/>
      <w:marTop w:val="0"/>
      <w:marBottom w:val="0"/>
      <w:divBdr>
        <w:top w:val="none" w:sz="0" w:space="0" w:color="auto"/>
        <w:left w:val="none" w:sz="0" w:space="0" w:color="auto"/>
        <w:bottom w:val="none" w:sz="0" w:space="0" w:color="auto"/>
        <w:right w:val="none" w:sz="0" w:space="0" w:color="auto"/>
      </w:divBdr>
    </w:div>
    <w:div w:id="33253120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17541818">
      <w:bodyDiv w:val="1"/>
      <w:marLeft w:val="0"/>
      <w:marRight w:val="0"/>
      <w:marTop w:val="0"/>
      <w:marBottom w:val="0"/>
      <w:divBdr>
        <w:top w:val="none" w:sz="0" w:space="0" w:color="auto"/>
        <w:left w:val="none" w:sz="0" w:space="0" w:color="auto"/>
        <w:bottom w:val="none" w:sz="0" w:space="0" w:color="auto"/>
        <w:right w:val="none" w:sz="0" w:space="0" w:color="auto"/>
      </w:divBdr>
    </w:div>
    <w:div w:id="890725090">
      <w:bodyDiv w:val="1"/>
      <w:marLeft w:val="0"/>
      <w:marRight w:val="0"/>
      <w:marTop w:val="0"/>
      <w:marBottom w:val="0"/>
      <w:divBdr>
        <w:top w:val="none" w:sz="0" w:space="0" w:color="auto"/>
        <w:left w:val="none" w:sz="0" w:space="0" w:color="auto"/>
        <w:bottom w:val="none" w:sz="0" w:space="0" w:color="auto"/>
        <w:right w:val="none" w:sz="0" w:space="0" w:color="auto"/>
      </w:divBdr>
    </w:div>
    <w:div w:id="1002121854">
      <w:bodyDiv w:val="1"/>
      <w:marLeft w:val="0"/>
      <w:marRight w:val="0"/>
      <w:marTop w:val="0"/>
      <w:marBottom w:val="0"/>
      <w:divBdr>
        <w:top w:val="none" w:sz="0" w:space="0" w:color="auto"/>
        <w:left w:val="none" w:sz="0" w:space="0" w:color="auto"/>
        <w:bottom w:val="none" w:sz="0" w:space="0" w:color="auto"/>
        <w:right w:val="none" w:sz="0" w:space="0" w:color="auto"/>
      </w:divBdr>
    </w:div>
    <w:div w:id="1096092616">
      <w:bodyDiv w:val="1"/>
      <w:marLeft w:val="0"/>
      <w:marRight w:val="0"/>
      <w:marTop w:val="0"/>
      <w:marBottom w:val="0"/>
      <w:divBdr>
        <w:top w:val="none" w:sz="0" w:space="0" w:color="auto"/>
        <w:left w:val="none" w:sz="0" w:space="0" w:color="auto"/>
        <w:bottom w:val="none" w:sz="0" w:space="0" w:color="auto"/>
        <w:right w:val="none" w:sz="0" w:space="0" w:color="auto"/>
      </w:divBdr>
    </w:div>
    <w:div w:id="1302806815">
      <w:bodyDiv w:val="1"/>
      <w:marLeft w:val="0"/>
      <w:marRight w:val="0"/>
      <w:marTop w:val="0"/>
      <w:marBottom w:val="0"/>
      <w:divBdr>
        <w:top w:val="none" w:sz="0" w:space="0" w:color="auto"/>
        <w:left w:val="none" w:sz="0" w:space="0" w:color="auto"/>
        <w:bottom w:val="none" w:sz="0" w:space="0" w:color="auto"/>
        <w:right w:val="none" w:sz="0" w:space="0" w:color="auto"/>
      </w:divBdr>
    </w:div>
    <w:div w:id="1350524451">
      <w:bodyDiv w:val="1"/>
      <w:marLeft w:val="0"/>
      <w:marRight w:val="0"/>
      <w:marTop w:val="0"/>
      <w:marBottom w:val="0"/>
      <w:divBdr>
        <w:top w:val="none" w:sz="0" w:space="0" w:color="auto"/>
        <w:left w:val="none" w:sz="0" w:space="0" w:color="auto"/>
        <w:bottom w:val="none" w:sz="0" w:space="0" w:color="auto"/>
        <w:right w:val="none" w:sz="0" w:space="0" w:color="auto"/>
      </w:divBdr>
    </w:div>
    <w:div w:id="1395661101">
      <w:bodyDiv w:val="1"/>
      <w:marLeft w:val="0"/>
      <w:marRight w:val="0"/>
      <w:marTop w:val="0"/>
      <w:marBottom w:val="0"/>
      <w:divBdr>
        <w:top w:val="none" w:sz="0" w:space="0" w:color="auto"/>
        <w:left w:val="none" w:sz="0" w:space="0" w:color="auto"/>
        <w:bottom w:val="none" w:sz="0" w:space="0" w:color="auto"/>
        <w:right w:val="none" w:sz="0" w:space="0" w:color="auto"/>
      </w:divBdr>
    </w:div>
    <w:div w:id="178241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ctv.global/s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E0877-4B18-4305-A3E4-6968C397E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cp:revision>
  <dcterms:created xsi:type="dcterms:W3CDTF">2025-07-22T06:42:00Z</dcterms:created>
  <dcterms:modified xsi:type="dcterms:W3CDTF">2025-09-22T07:29:00Z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